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436A"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61D025A1"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14:paraId="09406F87"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08033FF3" w14:textId="14761580" w:rsidR="00E26FEE" w:rsidRPr="00E26FEE" w:rsidRDefault="00E26FEE" w:rsidP="00B534C4">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7FB8FFB3"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7367F98" w14:textId="38D88533"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0D7A" w:rsidRPr="004E0D7A">
        <w:rPr>
          <w:rFonts w:ascii="GHEA Grapalat" w:hAnsi="GHEA Grapalat"/>
          <w:i w:val="0"/>
          <w:sz w:val="24"/>
          <w:szCs w:val="24"/>
        </w:rPr>
        <w:t>ЗАПРОС КОТИРОВОК</w:t>
      </w:r>
    </w:p>
    <w:p w14:paraId="00C9D6F2"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5A47A49B" w14:textId="1923C4FB"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4E5DFC">
        <w:rPr>
          <w:rFonts w:ascii="GHEA Grapalat" w:hAnsi="GHEA Grapalat"/>
          <w:i w:val="0"/>
          <w:sz w:val="24"/>
          <w:szCs w:val="24"/>
          <w:lang w:val="hy-AM"/>
        </w:rPr>
        <w:t>25</w:t>
      </w:r>
      <w:r w:rsidR="00B534C4" w:rsidRPr="00B534C4">
        <w:rPr>
          <w:rFonts w:ascii="GHEA Grapalat" w:hAnsi="GHEA Grapalat"/>
          <w:i w:val="0"/>
          <w:sz w:val="24"/>
          <w:szCs w:val="24"/>
        </w:rPr>
        <w:t>.10.2024</w:t>
      </w:r>
      <w:r w:rsidRPr="009044F1">
        <w:rPr>
          <w:rFonts w:ascii="GHEA Grapalat" w:hAnsi="GHEA Grapalat"/>
          <w:i w:val="0"/>
          <w:sz w:val="24"/>
          <w:szCs w:val="24"/>
        </w:rPr>
        <w:t>"</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935B82" w:rsidRPr="00935B82">
        <w:rPr>
          <w:rFonts w:ascii="GHEA Grapalat" w:hAnsi="GHEA Grapalat"/>
          <w:i w:val="0"/>
          <w:sz w:val="24"/>
          <w:szCs w:val="24"/>
        </w:rPr>
        <w:t>1</w:t>
      </w:r>
      <w:r w:rsidRPr="009044F1">
        <w:rPr>
          <w:rFonts w:ascii="GHEA Grapalat" w:hAnsi="GHEA Grapalat"/>
          <w:i w:val="0"/>
          <w:sz w:val="24"/>
          <w:szCs w:val="24"/>
        </w:rPr>
        <w:t xml:space="preserve">" </w:t>
      </w:r>
    </w:p>
    <w:p w14:paraId="0982ABF9" w14:textId="5491DF04" w:rsidR="0091042F" w:rsidRPr="004E5DFC"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534C4" w:rsidRPr="00C17F85">
        <w:rPr>
          <w:rFonts w:ascii="GHEA Grapalat" w:hAnsi="GHEA Grapalat"/>
          <w:i w:val="0"/>
          <w:color w:val="C00000"/>
          <w:sz w:val="24"/>
          <w:szCs w:val="24"/>
          <w:lang w:val="en-US"/>
        </w:rPr>
        <w:t>HM</w:t>
      </w:r>
      <w:r w:rsidR="00B534C4" w:rsidRPr="00B534C4">
        <w:rPr>
          <w:rFonts w:ascii="GHEA Grapalat" w:hAnsi="GHEA Grapalat"/>
          <w:i w:val="0"/>
          <w:color w:val="C00000"/>
          <w:sz w:val="24"/>
          <w:szCs w:val="24"/>
        </w:rPr>
        <w:t xml:space="preserve"> </w:t>
      </w:r>
      <w:r w:rsidR="00B534C4" w:rsidRPr="00C17F85">
        <w:rPr>
          <w:rFonts w:ascii="GHEA Grapalat" w:hAnsi="GHEA Grapalat"/>
          <w:i w:val="0"/>
          <w:color w:val="C00000"/>
          <w:sz w:val="24"/>
          <w:szCs w:val="24"/>
          <w:lang w:val="en-US"/>
        </w:rPr>
        <w:t>HKHSOH</w:t>
      </w:r>
      <w:r w:rsidR="00B534C4" w:rsidRPr="00B534C4">
        <w:rPr>
          <w:rFonts w:ascii="GHEA Grapalat" w:hAnsi="GHEA Grapalat"/>
          <w:i w:val="0"/>
          <w:color w:val="C00000"/>
          <w:sz w:val="24"/>
          <w:szCs w:val="24"/>
        </w:rPr>
        <w:t>-</w:t>
      </w:r>
      <w:proofErr w:type="spellStart"/>
      <w:r w:rsidR="00B534C4" w:rsidRPr="00C17F85">
        <w:rPr>
          <w:rFonts w:ascii="GHEA Grapalat" w:hAnsi="GHEA Grapalat"/>
          <w:i w:val="0"/>
          <w:color w:val="C00000"/>
          <w:sz w:val="24"/>
          <w:szCs w:val="24"/>
          <w:lang w:val="en-US"/>
        </w:rPr>
        <w:t>GHAp</w:t>
      </w:r>
      <w:proofErr w:type="spellEnd"/>
      <w:r w:rsidR="00B534C4" w:rsidRPr="00C17F85">
        <w:rPr>
          <w:rFonts w:ascii="GHEA Grapalat" w:hAnsi="GHEA Grapalat"/>
          <w:i w:val="0"/>
          <w:color w:val="C00000"/>
          <w:sz w:val="24"/>
          <w:szCs w:val="24"/>
        </w:rPr>
        <w:t>DzB-202</w:t>
      </w:r>
      <w:r w:rsidR="00B534C4" w:rsidRPr="00B534C4">
        <w:rPr>
          <w:rFonts w:ascii="GHEA Grapalat" w:hAnsi="GHEA Grapalat"/>
          <w:i w:val="0"/>
          <w:color w:val="C00000"/>
          <w:sz w:val="24"/>
          <w:szCs w:val="24"/>
        </w:rPr>
        <w:t>4/0</w:t>
      </w:r>
      <w:r w:rsidR="004E5DFC">
        <w:rPr>
          <w:rFonts w:ascii="GHEA Grapalat" w:hAnsi="GHEA Grapalat"/>
          <w:i w:val="0"/>
          <w:color w:val="C00000"/>
          <w:sz w:val="24"/>
          <w:szCs w:val="24"/>
          <w:lang w:val="hy-AM"/>
        </w:rPr>
        <w:t>2</w:t>
      </w:r>
    </w:p>
    <w:p w14:paraId="68109682" w14:textId="0E3922D9" w:rsidR="00642EFE" w:rsidRPr="008518D5" w:rsidRDefault="00642EFE" w:rsidP="00935B82">
      <w:pPr>
        <w:pStyle w:val="BodyTextIndent"/>
        <w:widowControl w:val="0"/>
        <w:spacing w:line="240" w:lineRule="auto"/>
        <w:ind w:firstLine="709"/>
        <w:jc w:val="left"/>
        <w:rPr>
          <w:rFonts w:ascii="GHEA Grapalat" w:hAnsi="GHEA Grapalat"/>
          <w:i w:val="0"/>
          <w:sz w:val="22"/>
          <w:szCs w:val="22"/>
        </w:rPr>
      </w:pPr>
      <w:r w:rsidRPr="008518D5">
        <w:rPr>
          <w:rFonts w:ascii="GHEA Grapalat" w:hAnsi="GHEA Grapalat"/>
          <w:i w:val="0"/>
          <w:sz w:val="22"/>
          <w:szCs w:val="22"/>
        </w:rPr>
        <w:t>Заказчик</w:t>
      </w:r>
      <w:r w:rsidRPr="008518D5">
        <w:rPr>
          <w:rFonts w:ascii="GHEA Grapalat" w:hAnsi="GHEA Grapalat"/>
          <w:i w:val="0"/>
          <w:color w:val="C00000"/>
          <w:sz w:val="22"/>
          <w:szCs w:val="22"/>
        </w:rPr>
        <w:t xml:space="preserve"> </w:t>
      </w:r>
      <w:r w:rsidR="00935B82" w:rsidRPr="008518D5">
        <w:rPr>
          <w:rFonts w:ascii="GHEA Grapalat" w:hAnsi="GHEA Grapalat"/>
          <w:i w:val="0"/>
          <w:color w:val="C00000"/>
          <w:sz w:val="22"/>
          <w:szCs w:val="22"/>
        </w:rPr>
        <w:t>"Айастан" спортивная общественная организация (СОО)</w:t>
      </w:r>
      <w:r w:rsidRPr="008518D5">
        <w:rPr>
          <w:rFonts w:ascii="GHEA Grapalat" w:hAnsi="GHEA Grapalat"/>
          <w:i w:val="0"/>
          <w:color w:val="C00000"/>
          <w:sz w:val="22"/>
          <w:szCs w:val="22"/>
        </w:rPr>
        <w:t>,</w:t>
      </w:r>
      <w:r w:rsidRPr="008518D5">
        <w:rPr>
          <w:rFonts w:ascii="GHEA Grapalat" w:hAnsi="GHEA Grapalat"/>
          <w:i w:val="0"/>
          <w:sz w:val="22"/>
          <w:szCs w:val="22"/>
        </w:rPr>
        <w:t xml:space="preserve"> находящийся по адресу:</w:t>
      </w:r>
      <w:r w:rsidR="00935B82" w:rsidRPr="008518D5">
        <w:rPr>
          <w:rFonts w:ascii="GHEA Grapalat" w:hAnsi="GHEA Grapalat"/>
          <w:i w:val="0"/>
          <w:sz w:val="22"/>
          <w:szCs w:val="22"/>
        </w:rPr>
        <w:t xml:space="preserve"> </w:t>
      </w:r>
      <w:r w:rsidR="00935B82" w:rsidRPr="008518D5">
        <w:rPr>
          <w:rFonts w:ascii="GHEA Grapalat" w:hAnsi="GHEA Grapalat"/>
          <w:i w:val="0"/>
          <w:color w:val="C00000"/>
          <w:sz w:val="22"/>
          <w:szCs w:val="22"/>
        </w:rPr>
        <w:t xml:space="preserve">Г. Ереван, Цовакал Исакова 27/8 </w:t>
      </w:r>
      <w:r w:rsidRPr="008518D5">
        <w:rPr>
          <w:rFonts w:ascii="GHEA Grapalat" w:hAnsi="GHEA Grapalat"/>
          <w:i w:val="0"/>
          <w:sz w:val="22"/>
          <w:szCs w:val="22"/>
        </w:rPr>
        <w:t xml:space="preserve">объявляет </w:t>
      </w:r>
      <w:r w:rsidR="00935B82" w:rsidRPr="008518D5">
        <w:rPr>
          <w:rFonts w:ascii="GHEA Grapalat" w:hAnsi="GHEA Grapalat"/>
          <w:i w:val="0"/>
          <w:sz w:val="22"/>
          <w:szCs w:val="22"/>
        </w:rPr>
        <w:t xml:space="preserve">запрос котировок </w:t>
      </w:r>
      <w:r w:rsidRPr="008518D5">
        <w:rPr>
          <w:rFonts w:ascii="GHEA Grapalat" w:hAnsi="GHEA Grapalat"/>
          <w:i w:val="0"/>
          <w:sz w:val="22"/>
          <w:szCs w:val="22"/>
        </w:rPr>
        <w:t>, который проводится одним этапом</w:t>
      </w:r>
      <w:r w:rsidR="0050550F" w:rsidRPr="008518D5">
        <w:rPr>
          <w:rFonts w:ascii="GHEA Grapalat" w:hAnsi="GHEA Grapalat"/>
          <w:i w:val="0"/>
          <w:sz w:val="22"/>
          <w:szCs w:val="22"/>
        </w:rPr>
        <w:t>.</w:t>
      </w:r>
    </w:p>
    <w:p w14:paraId="1B9CC8C3" w14:textId="48E0D5F3" w:rsidR="008518D5" w:rsidRDefault="00A20B69" w:rsidP="008518D5">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 xml:space="preserve">Участнику, отобранному по итогам </w:t>
      </w:r>
      <w:r w:rsidR="0041023E" w:rsidRPr="008518D5">
        <w:rPr>
          <w:rFonts w:ascii="GHEA Grapalat" w:hAnsi="GHEA Grapalat"/>
          <w:i w:val="0"/>
          <w:sz w:val="22"/>
          <w:szCs w:val="22"/>
        </w:rPr>
        <w:t>настоящей процедуры</w:t>
      </w:r>
      <w:r w:rsidRPr="008518D5">
        <w:rPr>
          <w:rFonts w:ascii="GHEA Grapalat" w:hAnsi="GHEA Grapalat"/>
          <w:i w:val="0"/>
          <w:sz w:val="22"/>
          <w:szCs w:val="22"/>
        </w:rPr>
        <w:t>, в</w:t>
      </w:r>
      <w:r w:rsidR="00782D60" w:rsidRPr="008518D5">
        <w:rPr>
          <w:rFonts w:ascii="Courier New" w:hAnsi="Courier New" w:cs="Courier New"/>
          <w:i w:val="0"/>
          <w:sz w:val="22"/>
          <w:szCs w:val="22"/>
          <w:lang w:val="en-US"/>
        </w:rPr>
        <w:t> </w:t>
      </w:r>
      <w:r w:rsidRPr="008518D5">
        <w:rPr>
          <w:rFonts w:ascii="GHEA Grapalat" w:hAnsi="GHEA Grapalat"/>
          <w:i w:val="0"/>
          <w:spacing w:val="6"/>
          <w:sz w:val="22"/>
          <w:szCs w:val="22"/>
        </w:rPr>
        <w:t>установленном</w:t>
      </w:r>
      <w:r w:rsidR="00782D60" w:rsidRPr="008518D5">
        <w:rPr>
          <w:rFonts w:ascii="Courier New" w:hAnsi="Courier New" w:cs="Courier New"/>
          <w:i w:val="0"/>
          <w:spacing w:val="6"/>
          <w:sz w:val="22"/>
          <w:szCs w:val="22"/>
          <w:lang w:val="en-US"/>
        </w:rPr>
        <w:t> </w:t>
      </w:r>
      <w:r w:rsidRPr="008518D5">
        <w:rPr>
          <w:rFonts w:ascii="GHEA Grapalat" w:hAnsi="GHEA Grapalat"/>
          <w:i w:val="0"/>
          <w:spacing w:val="6"/>
          <w:sz w:val="22"/>
          <w:szCs w:val="22"/>
        </w:rPr>
        <w:t xml:space="preserve">порядке будет предложено заключить договор на поставку </w:t>
      </w:r>
      <w:r w:rsidR="00221E24" w:rsidRPr="00221E24">
        <w:rPr>
          <w:rFonts w:ascii="GHEA Grapalat" w:hAnsi="GHEA Grapalat"/>
          <w:i w:val="0"/>
          <w:color w:val="C00000"/>
          <w:sz w:val="22"/>
          <w:szCs w:val="22"/>
        </w:rPr>
        <w:t>договор на поставку древесины для велодорожки</w:t>
      </w:r>
      <w:r w:rsidR="00221E24" w:rsidRPr="008518D5">
        <w:rPr>
          <w:rFonts w:ascii="GHEA Grapalat" w:hAnsi="GHEA Grapalat"/>
          <w:i w:val="0"/>
          <w:sz w:val="22"/>
          <w:szCs w:val="22"/>
        </w:rPr>
        <w:t xml:space="preserve"> </w:t>
      </w:r>
      <w:r w:rsidR="00782D60" w:rsidRPr="008518D5">
        <w:rPr>
          <w:rFonts w:ascii="GHEA Grapalat" w:hAnsi="GHEA Grapalat"/>
          <w:i w:val="0"/>
          <w:sz w:val="22"/>
          <w:szCs w:val="22"/>
        </w:rPr>
        <w:t>(далее — договор).</w:t>
      </w:r>
      <w:r w:rsidR="008518D5" w:rsidRPr="008518D5">
        <w:rPr>
          <w:rFonts w:ascii="GHEA Grapalat" w:hAnsi="GHEA Grapalat"/>
          <w:i w:val="0"/>
          <w:sz w:val="22"/>
          <w:szCs w:val="22"/>
        </w:rPr>
        <w:t xml:space="preserve"> </w:t>
      </w:r>
    </w:p>
    <w:p w14:paraId="3C33CF86" w14:textId="50F329F0" w:rsidR="00357D48" w:rsidRPr="008518D5" w:rsidRDefault="00A20B69" w:rsidP="008518D5">
      <w:pPr>
        <w:pStyle w:val="BodyTextIndent"/>
        <w:widowControl w:val="0"/>
        <w:spacing w:after="160" w:line="240" w:lineRule="auto"/>
        <w:ind w:firstLine="567"/>
        <w:rPr>
          <w:rFonts w:ascii="GHEA Grapalat" w:hAnsi="GHEA Grapalat"/>
          <w:i w:val="0"/>
          <w:spacing w:val="6"/>
          <w:sz w:val="22"/>
          <w:szCs w:val="22"/>
        </w:rPr>
      </w:pPr>
      <w:r w:rsidRPr="008518D5">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518D5">
        <w:rPr>
          <w:rFonts w:ascii="Courier New" w:hAnsi="Courier New" w:cs="Courier New"/>
          <w:i w:val="0"/>
          <w:sz w:val="22"/>
          <w:szCs w:val="22"/>
          <w:lang w:val="en-US"/>
        </w:rPr>
        <w:t> </w:t>
      </w:r>
      <w:r w:rsidR="00F95E94" w:rsidRPr="008518D5">
        <w:rPr>
          <w:rFonts w:ascii="GHEA Grapalat" w:hAnsi="GHEA Grapalat"/>
          <w:i w:val="0"/>
          <w:sz w:val="22"/>
          <w:szCs w:val="22"/>
        </w:rPr>
        <w:t>настоящей процедуре</w:t>
      </w:r>
      <w:r w:rsidRPr="008518D5">
        <w:rPr>
          <w:rFonts w:ascii="GHEA Grapalat" w:hAnsi="GHEA Grapalat"/>
          <w:i w:val="0"/>
          <w:sz w:val="22"/>
          <w:szCs w:val="22"/>
        </w:rPr>
        <w:t>.</w:t>
      </w:r>
    </w:p>
    <w:p w14:paraId="2AAD159B" w14:textId="77777777" w:rsidR="001E6506" w:rsidRPr="008518D5" w:rsidRDefault="00052084" w:rsidP="00B46D58">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 xml:space="preserve">Условия </w:t>
      </w:r>
      <w:r w:rsidR="00677658" w:rsidRPr="008518D5">
        <w:rPr>
          <w:rFonts w:ascii="GHEA Grapalat" w:hAnsi="GHEA Grapalat"/>
          <w:i w:val="0"/>
          <w:sz w:val="22"/>
          <w:szCs w:val="22"/>
        </w:rPr>
        <w:t xml:space="preserve">предъявляемые </w:t>
      </w:r>
      <w:r w:rsidR="00FD0B1A" w:rsidRPr="008518D5">
        <w:rPr>
          <w:rFonts w:ascii="GHEA Grapalat" w:hAnsi="GHEA Grapalat"/>
          <w:i w:val="0"/>
          <w:sz w:val="22"/>
          <w:szCs w:val="22"/>
        </w:rPr>
        <w:t xml:space="preserve">к </w:t>
      </w:r>
      <w:r w:rsidR="00677658" w:rsidRPr="008518D5">
        <w:rPr>
          <w:rFonts w:ascii="GHEA Grapalat" w:hAnsi="GHEA Grapalat"/>
          <w:i w:val="0"/>
          <w:sz w:val="22"/>
          <w:szCs w:val="22"/>
        </w:rPr>
        <w:t xml:space="preserve">лицам, не имеющим права на участие в </w:t>
      </w:r>
      <w:r w:rsidRPr="008518D5">
        <w:rPr>
          <w:rFonts w:ascii="GHEA Grapalat" w:hAnsi="GHEA Grapalat"/>
          <w:i w:val="0"/>
          <w:sz w:val="22"/>
          <w:szCs w:val="22"/>
        </w:rPr>
        <w:t xml:space="preserve"> данной </w:t>
      </w:r>
      <w:r w:rsidR="006F297B" w:rsidRPr="008518D5">
        <w:rPr>
          <w:rFonts w:ascii="GHEA Grapalat" w:hAnsi="GHEA Grapalat"/>
          <w:i w:val="0"/>
          <w:sz w:val="22"/>
          <w:szCs w:val="22"/>
        </w:rPr>
        <w:t>процедуре</w:t>
      </w:r>
      <w:r w:rsidR="00677658" w:rsidRPr="008518D5">
        <w:rPr>
          <w:rFonts w:ascii="GHEA Grapalat" w:hAnsi="GHEA Grapalat"/>
          <w:i w:val="0"/>
          <w:sz w:val="22"/>
          <w:szCs w:val="22"/>
        </w:rPr>
        <w:t>, а также участникам, установлены приглашением на настоящую процедуру.</w:t>
      </w:r>
      <w:r w:rsidRPr="008518D5" w:rsidDel="00052084">
        <w:rPr>
          <w:rFonts w:ascii="GHEA Grapalat" w:hAnsi="GHEA Grapalat"/>
          <w:i w:val="0"/>
          <w:sz w:val="22"/>
          <w:szCs w:val="22"/>
        </w:rPr>
        <w:t xml:space="preserve"> </w:t>
      </w:r>
    </w:p>
    <w:p w14:paraId="4D22B18D" w14:textId="77777777" w:rsidR="00357D48" w:rsidRPr="008518D5" w:rsidRDefault="00EE73A8" w:rsidP="00B46D58">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8518D5">
        <w:rPr>
          <w:rFonts w:ascii="GHEA Grapalat" w:hAnsi="GHEA Grapalat"/>
          <w:i w:val="0"/>
          <w:sz w:val="22"/>
          <w:szCs w:val="22"/>
        </w:rPr>
        <w:t>удовлетворительно</w:t>
      </w:r>
      <w:r w:rsidR="007442CF" w:rsidRPr="008518D5">
        <w:rPr>
          <w:rFonts w:ascii="GHEA Grapalat" w:hAnsi="GHEA Grapalat"/>
          <w:i w:val="0"/>
          <w:sz w:val="22"/>
          <w:szCs w:val="22"/>
          <w:lang w:val="hy-AM"/>
        </w:rPr>
        <w:t xml:space="preserve"> </w:t>
      </w:r>
      <w:r w:rsidR="007442CF" w:rsidRPr="008518D5">
        <w:rPr>
          <w:rFonts w:ascii="GHEA Grapalat" w:hAnsi="GHEA Grapalat"/>
          <w:i w:val="0"/>
          <w:sz w:val="22"/>
          <w:szCs w:val="22"/>
        </w:rPr>
        <w:t xml:space="preserve">по </w:t>
      </w:r>
      <w:r w:rsidR="00830445" w:rsidRPr="008518D5">
        <w:rPr>
          <w:rFonts w:ascii="GHEA Grapalat" w:hAnsi="GHEA Grapalat"/>
          <w:i w:val="0"/>
          <w:sz w:val="22"/>
          <w:szCs w:val="22"/>
        </w:rPr>
        <w:t xml:space="preserve">неценовым </w:t>
      </w:r>
      <w:r w:rsidR="007442CF" w:rsidRPr="008518D5">
        <w:rPr>
          <w:rFonts w:ascii="GHEA Grapalat" w:hAnsi="GHEA Grapalat"/>
          <w:i w:val="0"/>
          <w:sz w:val="22"/>
          <w:szCs w:val="22"/>
        </w:rPr>
        <w:t>условиям</w:t>
      </w:r>
      <w:r w:rsidRPr="008518D5">
        <w:rPr>
          <w:rFonts w:ascii="GHEA Grapalat" w:hAnsi="GHEA Grapalat"/>
          <w:i w:val="0"/>
          <w:sz w:val="22"/>
          <w:szCs w:val="22"/>
        </w:rPr>
        <w:t>, по принципу предпочтения, отдаваемого участнику, представившему м</w:t>
      </w:r>
      <w:r w:rsidR="003F762C" w:rsidRPr="008518D5">
        <w:rPr>
          <w:rFonts w:ascii="GHEA Grapalat" w:hAnsi="GHEA Grapalat"/>
          <w:i w:val="0"/>
          <w:sz w:val="22"/>
          <w:szCs w:val="22"/>
        </w:rPr>
        <w:t>инимальное ценовое предложение.</w:t>
      </w:r>
    </w:p>
    <w:p w14:paraId="47024AAF" w14:textId="77777777" w:rsidR="000E2427" w:rsidRPr="008518D5" w:rsidRDefault="000E2427" w:rsidP="00B46D58">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 xml:space="preserve">В отношении </w:t>
      </w:r>
      <w:r w:rsidR="00830445" w:rsidRPr="008518D5">
        <w:rPr>
          <w:rFonts w:ascii="GHEA Grapalat" w:hAnsi="GHEA Grapalat"/>
          <w:i w:val="0"/>
          <w:sz w:val="22"/>
          <w:szCs w:val="22"/>
        </w:rPr>
        <w:t xml:space="preserve">настоящей процедуры </w:t>
      </w:r>
      <w:r w:rsidRPr="008518D5">
        <w:rPr>
          <w:rFonts w:ascii="GHEA Grapalat" w:hAnsi="GHEA Grapalat"/>
          <w:i w:val="0"/>
          <w:sz w:val="22"/>
          <w:szCs w:val="22"/>
        </w:rPr>
        <w:t>применяются положения Соглашения Всемирной торговой организации по правительственным закупкам.</w:t>
      </w:r>
      <w:r w:rsidRPr="008518D5">
        <w:rPr>
          <w:rStyle w:val="FootnoteReference"/>
          <w:rFonts w:ascii="GHEA Grapalat" w:hAnsi="GHEA Grapalat"/>
          <w:i w:val="0"/>
          <w:sz w:val="22"/>
          <w:szCs w:val="22"/>
        </w:rPr>
        <w:footnoteReference w:id="1"/>
      </w:r>
    </w:p>
    <w:p w14:paraId="3DF7FAF5" w14:textId="77777777" w:rsidR="0067579A" w:rsidRPr="008518D5" w:rsidRDefault="00357D48" w:rsidP="00B46D58">
      <w:pPr>
        <w:pStyle w:val="BodyTextIndent"/>
        <w:widowControl w:val="0"/>
        <w:spacing w:after="160" w:line="240" w:lineRule="auto"/>
        <w:ind w:firstLine="567"/>
        <w:rPr>
          <w:rFonts w:ascii="GHEA Grapalat" w:hAnsi="GHEA Grapalat"/>
          <w:i w:val="0"/>
          <w:spacing w:val="-6"/>
          <w:sz w:val="22"/>
          <w:szCs w:val="22"/>
        </w:rPr>
      </w:pPr>
      <w:r w:rsidRPr="008518D5">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518D5">
        <w:rPr>
          <w:rFonts w:ascii="Courier New" w:hAnsi="Courier New" w:cs="Courier New"/>
          <w:i w:val="0"/>
          <w:spacing w:val="-6"/>
          <w:sz w:val="22"/>
          <w:szCs w:val="22"/>
          <w:lang w:val="en-US"/>
        </w:rPr>
        <w:t> </w:t>
      </w:r>
      <w:r w:rsidRPr="008518D5">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3842716A" w14:textId="61AEDDB0" w:rsidR="003F6ED1" w:rsidRPr="008518D5" w:rsidRDefault="003F6ED1" w:rsidP="00EE070C">
      <w:pPr>
        <w:pStyle w:val="BodyTextIndent"/>
        <w:widowControl w:val="0"/>
        <w:spacing w:after="160"/>
        <w:ind w:firstLine="567"/>
        <w:rPr>
          <w:rFonts w:ascii="GHEA Grapalat" w:hAnsi="GHEA Grapalat"/>
          <w:i w:val="0"/>
          <w:spacing w:val="6"/>
          <w:sz w:val="22"/>
          <w:szCs w:val="22"/>
        </w:rPr>
      </w:pPr>
      <w:r w:rsidRPr="008518D5">
        <w:rPr>
          <w:rFonts w:ascii="GHEA Grapalat" w:hAnsi="GHEA Grapalat"/>
          <w:i w:val="0"/>
          <w:sz w:val="22"/>
          <w:szCs w:val="22"/>
        </w:rPr>
        <w:t xml:space="preserve">Заявки на </w:t>
      </w:r>
      <w:r w:rsidR="009F261A" w:rsidRPr="008518D5">
        <w:rPr>
          <w:rFonts w:ascii="GHEA Grapalat" w:hAnsi="GHEA Grapalat"/>
          <w:i w:val="0"/>
          <w:sz w:val="22"/>
          <w:szCs w:val="22"/>
        </w:rPr>
        <w:t xml:space="preserve">запрос котировок </w:t>
      </w:r>
      <w:r w:rsidRPr="008518D5">
        <w:rPr>
          <w:rFonts w:ascii="GHEA Grapalat" w:hAnsi="GHEA Grapalat"/>
          <w:i w:val="0"/>
          <w:sz w:val="22"/>
          <w:szCs w:val="22"/>
        </w:rPr>
        <w:t>необходимо подавать по адрес</w:t>
      </w:r>
      <w:r w:rsidR="00EE070C" w:rsidRPr="008518D5">
        <w:rPr>
          <w:rFonts w:ascii="GHEA Grapalat" w:hAnsi="GHEA Grapalat"/>
          <w:i w:val="0"/>
          <w:sz w:val="22"/>
          <w:szCs w:val="22"/>
        </w:rPr>
        <w:t xml:space="preserve"> </w:t>
      </w:r>
      <w:r w:rsidR="00EE070C" w:rsidRPr="008518D5">
        <w:rPr>
          <w:rFonts w:ascii="GHEA Grapalat" w:hAnsi="GHEA Grapalat"/>
          <w:i w:val="0"/>
          <w:color w:val="C00000"/>
          <w:sz w:val="22"/>
          <w:szCs w:val="22"/>
        </w:rPr>
        <w:t>Г. Ереван, Цовакал Исакова 27/8, администрациа 1 кабинет</w:t>
      </w:r>
      <w:r w:rsidR="00EE070C" w:rsidRPr="008518D5">
        <w:rPr>
          <w:rFonts w:ascii="GHEA Grapalat" w:hAnsi="GHEA Grapalat"/>
          <w:i w:val="0"/>
          <w:spacing w:val="6"/>
          <w:sz w:val="22"/>
          <w:szCs w:val="22"/>
        </w:rPr>
        <w:t xml:space="preserve"> </w:t>
      </w:r>
      <w:r w:rsidRPr="008518D5">
        <w:rPr>
          <w:rFonts w:ascii="GHEA Grapalat" w:hAnsi="GHEA Grapalat"/>
          <w:i w:val="0"/>
          <w:sz w:val="22"/>
          <w:szCs w:val="22"/>
        </w:rPr>
        <w:t xml:space="preserve">в документарной форме, </w:t>
      </w:r>
      <w:r w:rsidRPr="008518D5">
        <w:rPr>
          <w:rFonts w:ascii="GHEA Grapalat" w:hAnsi="GHEA Grapalat"/>
          <w:i w:val="0"/>
          <w:color w:val="C00000"/>
          <w:sz w:val="22"/>
          <w:szCs w:val="22"/>
        </w:rPr>
        <w:t xml:space="preserve">до </w:t>
      </w:r>
      <w:r w:rsidR="00221E24">
        <w:rPr>
          <w:rFonts w:ascii="GHEA Grapalat" w:hAnsi="GHEA Grapalat"/>
          <w:i w:val="0"/>
          <w:color w:val="C00000"/>
          <w:sz w:val="22"/>
          <w:szCs w:val="22"/>
        </w:rPr>
        <w:t>02.11</w:t>
      </w:r>
      <w:r w:rsidR="00EE070C" w:rsidRPr="008518D5">
        <w:rPr>
          <w:rFonts w:ascii="GHEA Grapalat" w:hAnsi="GHEA Grapalat"/>
          <w:i w:val="0"/>
          <w:color w:val="C00000"/>
          <w:sz w:val="22"/>
          <w:szCs w:val="22"/>
        </w:rPr>
        <w:t>.2024 1</w:t>
      </w:r>
      <w:r w:rsidR="00221E24">
        <w:rPr>
          <w:rFonts w:ascii="GHEA Grapalat" w:hAnsi="GHEA Grapalat"/>
          <w:i w:val="0"/>
          <w:color w:val="C00000"/>
          <w:sz w:val="22"/>
          <w:szCs w:val="22"/>
        </w:rPr>
        <w:t>0</w:t>
      </w:r>
      <w:r w:rsidR="00EE070C" w:rsidRPr="008518D5">
        <w:rPr>
          <w:rFonts w:ascii="GHEA Grapalat" w:hAnsi="GHEA Grapalat"/>
          <w:i w:val="0"/>
          <w:color w:val="C00000"/>
          <w:sz w:val="22"/>
          <w:szCs w:val="22"/>
        </w:rPr>
        <w:t xml:space="preserve">:00 </w:t>
      </w:r>
      <w:r w:rsidRPr="008518D5">
        <w:rPr>
          <w:rFonts w:ascii="GHEA Grapalat" w:hAnsi="GHEA Grapalat"/>
          <w:i w:val="0"/>
          <w:color w:val="C00000"/>
          <w:sz w:val="22"/>
          <w:szCs w:val="22"/>
        </w:rPr>
        <w:t xml:space="preserve">часов </w:t>
      </w:r>
      <w:r w:rsidR="00EE070C" w:rsidRPr="008518D5">
        <w:rPr>
          <w:rFonts w:ascii="GHEA Grapalat" w:hAnsi="GHEA Grapalat"/>
          <w:i w:val="0"/>
          <w:color w:val="C00000"/>
          <w:sz w:val="22"/>
          <w:szCs w:val="22"/>
        </w:rPr>
        <w:t>9</w:t>
      </w:r>
      <w:r w:rsidRPr="008518D5">
        <w:rPr>
          <w:rFonts w:ascii="GHEA Grapalat" w:hAnsi="GHEA Grapalat"/>
          <w:i w:val="0"/>
          <w:color w:val="C00000"/>
          <w:sz w:val="22"/>
          <w:szCs w:val="22"/>
        </w:rPr>
        <w:t>-го</w:t>
      </w:r>
      <w:r w:rsidRPr="008518D5">
        <w:rPr>
          <w:rFonts w:ascii="GHEA Grapalat" w:hAnsi="GHEA Grapalat"/>
          <w:i w:val="0"/>
          <w:sz w:val="22"/>
          <w:szCs w:val="22"/>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6805C141" w14:textId="19553808" w:rsidR="003F6ED1" w:rsidRPr="008518D5" w:rsidRDefault="003F6ED1" w:rsidP="00EE070C">
      <w:pPr>
        <w:pStyle w:val="BodyTextIndent"/>
        <w:widowControl w:val="0"/>
        <w:spacing w:after="160" w:line="240" w:lineRule="auto"/>
        <w:ind w:firstLine="567"/>
        <w:rPr>
          <w:rFonts w:ascii="GHEA Grapalat" w:hAnsi="GHEA Grapalat"/>
          <w:i w:val="0"/>
          <w:color w:val="C00000"/>
          <w:sz w:val="22"/>
          <w:szCs w:val="22"/>
        </w:rPr>
      </w:pPr>
      <w:r w:rsidRPr="008518D5">
        <w:rPr>
          <w:rFonts w:ascii="GHEA Grapalat" w:hAnsi="GHEA Grapalat"/>
          <w:i w:val="0"/>
          <w:sz w:val="22"/>
          <w:szCs w:val="22"/>
        </w:rPr>
        <w:lastRenderedPageBreak/>
        <w:t xml:space="preserve">Вскрытие заявок будет проводиться по адресу </w:t>
      </w:r>
      <w:r w:rsidR="00EE070C" w:rsidRPr="008518D5">
        <w:rPr>
          <w:rFonts w:ascii="GHEA Grapalat" w:hAnsi="GHEA Grapalat"/>
          <w:i w:val="0"/>
          <w:color w:val="C00000"/>
          <w:sz w:val="22"/>
          <w:szCs w:val="22"/>
        </w:rPr>
        <w:t>Г. Ереван, Цовакал Исакова 27/8, 2-ой этаж, администрациа 1 кабинет</w:t>
      </w:r>
      <w:r w:rsidRPr="008518D5">
        <w:rPr>
          <w:rFonts w:ascii="GHEA Grapalat" w:hAnsi="GHEA Grapalat"/>
          <w:i w:val="0"/>
          <w:sz w:val="22"/>
          <w:szCs w:val="22"/>
        </w:rPr>
        <w:t xml:space="preserve">, </w:t>
      </w:r>
      <w:r w:rsidRPr="004E5DFC">
        <w:rPr>
          <w:rFonts w:ascii="GHEA Grapalat" w:hAnsi="GHEA Grapalat"/>
          <w:i w:val="0"/>
          <w:color w:val="C00000"/>
          <w:sz w:val="22"/>
          <w:szCs w:val="22"/>
        </w:rPr>
        <w:t>в</w:t>
      </w:r>
      <w:r w:rsidR="00EE070C" w:rsidRPr="004E5DFC">
        <w:rPr>
          <w:rFonts w:ascii="GHEA Grapalat" w:hAnsi="GHEA Grapalat"/>
          <w:i w:val="0"/>
          <w:color w:val="C00000"/>
          <w:sz w:val="22"/>
          <w:szCs w:val="22"/>
        </w:rPr>
        <w:t xml:space="preserve"> 1</w:t>
      </w:r>
      <w:r w:rsidR="004E5DFC" w:rsidRPr="004E5DFC">
        <w:rPr>
          <w:rFonts w:ascii="GHEA Grapalat" w:hAnsi="GHEA Grapalat"/>
          <w:i w:val="0"/>
          <w:color w:val="C00000"/>
          <w:sz w:val="22"/>
          <w:szCs w:val="22"/>
        </w:rPr>
        <w:t>0</w:t>
      </w:r>
      <w:r w:rsidR="00EE070C" w:rsidRPr="004E5DFC">
        <w:rPr>
          <w:rFonts w:ascii="GHEA Grapalat" w:hAnsi="GHEA Grapalat"/>
          <w:i w:val="0"/>
          <w:color w:val="C00000"/>
          <w:sz w:val="22"/>
          <w:szCs w:val="22"/>
        </w:rPr>
        <w:t>:00</w:t>
      </w:r>
      <w:r w:rsidRPr="004E5DFC">
        <w:rPr>
          <w:rFonts w:ascii="GHEA Grapalat" w:hAnsi="GHEA Grapalat"/>
          <w:i w:val="0"/>
          <w:color w:val="C00000"/>
          <w:sz w:val="22"/>
          <w:szCs w:val="22"/>
        </w:rPr>
        <w:t xml:space="preserve"> часов "</w:t>
      </w:r>
      <w:r w:rsidR="004E5DFC" w:rsidRPr="004E5DFC">
        <w:rPr>
          <w:rFonts w:ascii="GHEA Grapalat" w:hAnsi="GHEA Grapalat"/>
          <w:i w:val="0"/>
          <w:color w:val="C00000"/>
          <w:sz w:val="22"/>
          <w:szCs w:val="22"/>
        </w:rPr>
        <w:t>02</w:t>
      </w:r>
      <w:r w:rsidRPr="004E5DFC">
        <w:rPr>
          <w:rFonts w:ascii="GHEA Grapalat" w:hAnsi="GHEA Grapalat"/>
          <w:i w:val="0"/>
          <w:color w:val="C00000"/>
          <w:sz w:val="22"/>
          <w:szCs w:val="22"/>
        </w:rPr>
        <w:t>" "</w:t>
      </w:r>
      <w:r w:rsidR="004E5DFC" w:rsidRPr="004E5DFC">
        <w:rPr>
          <w:rFonts w:ascii="GHEA Grapalat" w:hAnsi="GHEA Grapalat"/>
          <w:i w:val="0"/>
          <w:color w:val="C00000"/>
          <w:sz w:val="22"/>
          <w:szCs w:val="22"/>
        </w:rPr>
        <w:t>11</w:t>
      </w:r>
      <w:r w:rsidRPr="004E5DFC">
        <w:rPr>
          <w:rFonts w:ascii="GHEA Grapalat" w:hAnsi="GHEA Grapalat"/>
          <w:i w:val="0"/>
          <w:color w:val="C00000"/>
          <w:sz w:val="22"/>
          <w:szCs w:val="22"/>
        </w:rPr>
        <w:t>" "</w:t>
      </w:r>
      <w:r w:rsidR="00EE070C" w:rsidRPr="004E5DFC">
        <w:rPr>
          <w:rFonts w:ascii="GHEA Grapalat" w:hAnsi="GHEA Grapalat"/>
          <w:i w:val="0"/>
          <w:color w:val="C00000"/>
          <w:sz w:val="22"/>
          <w:szCs w:val="22"/>
        </w:rPr>
        <w:t>2024</w:t>
      </w:r>
      <w:r w:rsidRPr="004E5DFC">
        <w:rPr>
          <w:rFonts w:ascii="GHEA Grapalat" w:hAnsi="GHEA Grapalat"/>
          <w:i w:val="0"/>
          <w:color w:val="C00000"/>
          <w:sz w:val="22"/>
          <w:szCs w:val="22"/>
        </w:rPr>
        <w:t>".</w:t>
      </w:r>
    </w:p>
    <w:p w14:paraId="3FD3BAF9" w14:textId="77777777" w:rsidR="002C09AA" w:rsidRPr="008518D5" w:rsidRDefault="002C09AA" w:rsidP="002C09AA">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1FC0DC71" w14:textId="24702A05" w:rsidR="00754697" w:rsidRPr="008518D5" w:rsidRDefault="00754697" w:rsidP="00EE070C">
      <w:pPr>
        <w:pStyle w:val="BodyTextIndent"/>
        <w:widowControl w:val="0"/>
        <w:spacing w:after="160" w:line="240" w:lineRule="auto"/>
        <w:ind w:firstLine="567"/>
        <w:rPr>
          <w:rFonts w:ascii="GHEA Grapalat" w:hAnsi="GHEA Grapalat"/>
          <w:i w:val="0"/>
          <w:sz w:val="22"/>
          <w:szCs w:val="22"/>
        </w:rPr>
      </w:pPr>
      <w:r w:rsidRPr="008518D5">
        <w:rPr>
          <w:rFonts w:ascii="GHEA Grapalat" w:hAnsi="GHEA Grapalat"/>
          <w:i w:val="0"/>
          <w:sz w:val="22"/>
          <w:szCs w:val="22"/>
        </w:rPr>
        <w:t>Для получения дополнительной информации, связанной с настоящим</w:t>
      </w:r>
      <w:r w:rsidR="00D5443D" w:rsidRPr="008518D5">
        <w:rPr>
          <w:rFonts w:ascii="Courier New" w:hAnsi="Courier New" w:cs="Courier New"/>
          <w:i w:val="0"/>
          <w:sz w:val="22"/>
          <w:szCs w:val="22"/>
          <w:lang w:val="en-US"/>
        </w:rPr>
        <w:t> </w:t>
      </w:r>
      <w:r w:rsidRPr="008518D5">
        <w:rPr>
          <w:rFonts w:ascii="GHEA Grapalat" w:hAnsi="GHEA Grapalat"/>
          <w:i w:val="0"/>
          <w:sz w:val="22"/>
          <w:szCs w:val="22"/>
        </w:rPr>
        <w:t>объявлением, можете обратиться к секретарю Оценочной комиссии</w:t>
      </w:r>
      <w:r w:rsidR="00BE1C5E" w:rsidRPr="008518D5">
        <w:rPr>
          <w:rFonts w:ascii="GHEA Grapalat" w:hAnsi="GHEA Grapalat"/>
          <w:i w:val="0"/>
          <w:sz w:val="22"/>
          <w:szCs w:val="22"/>
        </w:rPr>
        <w:t xml:space="preserve"> </w:t>
      </w:r>
      <w:r w:rsidR="00EE070C" w:rsidRPr="008518D5">
        <w:rPr>
          <w:rFonts w:ascii="GHEA Grapalat" w:hAnsi="GHEA Grapalat"/>
          <w:color w:val="C00000"/>
          <w:sz w:val="22"/>
          <w:szCs w:val="22"/>
        </w:rPr>
        <w:t>Парандзем Хачатряну</w:t>
      </w:r>
    </w:p>
    <w:p w14:paraId="52EE7E81" w14:textId="2D2E2C70" w:rsidR="00754697" w:rsidRPr="008518D5" w:rsidRDefault="00754697" w:rsidP="00B46D58">
      <w:pPr>
        <w:pStyle w:val="BodyTextIndent"/>
        <w:widowControl w:val="0"/>
        <w:spacing w:after="160" w:line="240" w:lineRule="auto"/>
        <w:ind w:left="1701" w:firstLine="0"/>
        <w:rPr>
          <w:rFonts w:ascii="GHEA Grapalat" w:hAnsi="GHEA Grapalat"/>
          <w:i w:val="0"/>
          <w:sz w:val="22"/>
          <w:szCs w:val="22"/>
          <w:u w:val="single"/>
        </w:rPr>
      </w:pPr>
      <w:r w:rsidRPr="008518D5">
        <w:rPr>
          <w:rFonts w:ascii="GHEA Grapalat" w:hAnsi="GHEA Grapalat"/>
          <w:i w:val="0"/>
          <w:sz w:val="22"/>
          <w:szCs w:val="22"/>
        </w:rPr>
        <w:t xml:space="preserve">Телефон </w:t>
      </w:r>
      <w:r w:rsidR="008518D5" w:rsidRPr="008518D5">
        <w:rPr>
          <w:rFonts w:ascii="GHEA Grapalat" w:hAnsi="GHEA Grapalat"/>
          <w:i w:val="0"/>
          <w:sz w:val="22"/>
          <w:szCs w:val="22"/>
          <w:u w:val="single"/>
          <w:lang w:val="af-ZA"/>
        </w:rPr>
        <w:t>+374 98 587 072, +374 93 300 377</w:t>
      </w:r>
    </w:p>
    <w:p w14:paraId="2277F142" w14:textId="028F6AB5" w:rsidR="00754697" w:rsidRPr="008518D5" w:rsidRDefault="00754697" w:rsidP="00B46D58">
      <w:pPr>
        <w:pStyle w:val="BodyTextIndent"/>
        <w:widowControl w:val="0"/>
        <w:spacing w:after="160" w:line="240" w:lineRule="auto"/>
        <w:ind w:left="1701" w:firstLine="0"/>
        <w:rPr>
          <w:rFonts w:ascii="GHEA Grapalat" w:hAnsi="GHEA Grapalat"/>
          <w:i w:val="0"/>
          <w:sz w:val="22"/>
          <w:szCs w:val="22"/>
          <w:u w:val="single"/>
        </w:rPr>
      </w:pPr>
      <w:r w:rsidRPr="008518D5">
        <w:rPr>
          <w:rFonts w:ascii="GHEA Grapalat" w:hAnsi="GHEA Grapalat"/>
          <w:i w:val="0"/>
          <w:sz w:val="22"/>
          <w:szCs w:val="22"/>
        </w:rPr>
        <w:t>Электронная почта</w:t>
      </w:r>
      <w:r w:rsidR="008518D5" w:rsidRPr="008518D5">
        <w:rPr>
          <w:rFonts w:ascii="GHEA Grapalat" w:hAnsi="GHEA Grapalat"/>
          <w:i w:val="0"/>
          <w:sz w:val="22"/>
          <w:szCs w:val="22"/>
        </w:rPr>
        <w:t xml:space="preserve"> </w:t>
      </w:r>
      <w:hyperlink r:id="rId8" w:history="1">
        <w:r w:rsidR="008518D5" w:rsidRPr="008518D5">
          <w:rPr>
            <w:rStyle w:val="Hyperlink"/>
            <w:rFonts w:ascii="GHEA Grapalat" w:hAnsi="GHEA Grapalat"/>
            <w:i w:val="0"/>
            <w:sz w:val="22"/>
            <w:szCs w:val="22"/>
            <w:lang w:val="af-ZA"/>
          </w:rPr>
          <w:t>parandzem.khachatryan@mail.ru</w:t>
        </w:r>
      </w:hyperlink>
    </w:p>
    <w:p w14:paraId="6E6F3502" w14:textId="418594D1" w:rsidR="00754697" w:rsidRPr="008518D5" w:rsidRDefault="00754697" w:rsidP="00B46D58">
      <w:pPr>
        <w:pStyle w:val="BodyTextIndent"/>
        <w:widowControl w:val="0"/>
        <w:spacing w:line="240" w:lineRule="auto"/>
        <w:ind w:left="1701" w:firstLine="0"/>
        <w:jc w:val="left"/>
        <w:rPr>
          <w:rFonts w:ascii="GHEA Grapalat" w:hAnsi="GHEA Grapalat"/>
          <w:i w:val="0"/>
          <w:sz w:val="22"/>
          <w:szCs w:val="22"/>
          <w:u w:val="single"/>
        </w:rPr>
      </w:pPr>
      <w:r w:rsidRPr="008518D5">
        <w:rPr>
          <w:rFonts w:ascii="GHEA Grapalat" w:hAnsi="GHEA Grapalat"/>
          <w:i w:val="0"/>
          <w:sz w:val="22"/>
          <w:szCs w:val="22"/>
        </w:rPr>
        <w:t xml:space="preserve">Заказчик </w:t>
      </w:r>
      <w:r w:rsidR="008518D5" w:rsidRPr="008518D5">
        <w:rPr>
          <w:rFonts w:ascii="GHEA Grapalat" w:hAnsi="GHEA Grapalat"/>
          <w:i w:val="0"/>
          <w:color w:val="C00000"/>
          <w:sz w:val="22"/>
          <w:szCs w:val="22"/>
        </w:rPr>
        <w:t xml:space="preserve"> "Айастан" спортивная общественная организация (СОО)</w:t>
      </w:r>
    </w:p>
    <w:p w14:paraId="3B518B3B" w14:textId="34EBD07D" w:rsidR="00915A97" w:rsidRPr="008518D5" w:rsidRDefault="00915A97" w:rsidP="00B46D58">
      <w:pPr>
        <w:pStyle w:val="BodyTextIndent"/>
        <w:widowControl w:val="0"/>
        <w:spacing w:after="160" w:line="240" w:lineRule="auto"/>
        <w:ind w:left="3969" w:firstLine="0"/>
        <w:rPr>
          <w:rFonts w:ascii="GHEA Grapalat" w:hAnsi="GHEA Grapalat"/>
          <w:i w:val="0"/>
          <w:sz w:val="22"/>
          <w:szCs w:val="22"/>
        </w:rPr>
      </w:pPr>
      <w:r w:rsidRPr="008518D5">
        <w:rPr>
          <w:rFonts w:ascii="GHEA Grapalat" w:hAnsi="GHEA Grapalat" w:cs="Sylfaen"/>
          <w:b/>
          <w:sz w:val="22"/>
          <w:szCs w:val="22"/>
        </w:rPr>
        <w:br w:type="page"/>
      </w:r>
    </w:p>
    <w:p w14:paraId="425739DD"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2753AE8D" w14:textId="3C3974B1" w:rsidR="00096865" w:rsidRPr="008518D5"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9F261A" w:rsidRPr="008518D5">
        <w:rPr>
          <w:rFonts w:ascii="GHEA Grapalat" w:hAnsi="GHEA Grapalat"/>
          <w:i/>
          <w:sz w:val="22"/>
          <w:szCs w:val="22"/>
        </w:rPr>
        <w:t>запрос котировок</w:t>
      </w:r>
      <w:r w:rsidR="001B32D9" w:rsidRPr="001B32D9">
        <w:rPr>
          <w:rFonts w:ascii="GHEA Grapalat" w:hAnsi="GHEA Grapalat" w:cs="Sylfaen"/>
          <w:i/>
        </w:rPr>
        <w:br/>
      </w:r>
      <w:r w:rsidR="00096865" w:rsidRPr="008518D5">
        <w:rPr>
          <w:rFonts w:ascii="GHEA Grapalat" w:hAnsi="GHEA Grapalat"/>
        </w:rPr>
        <w:t>под кодом</w:t>
      </w:r>
      <w:r w:rsidR="00096865" w:rsidRPr="008518D5">
        <w:rPr>
          <w:rFonts w:ascii="GHEA Grapalat" w:hAnsi="GHEA Grapalat"/>
          <w:i/>
          <w:sz w:val="22"/>
          <w:szCs w:val="22"/>
        </w:rPr>
        <w:t xml:space="preserve"> </w:t>
      </w:r>
      <w:r w:rsidR="008518D5" w:rsidRPr="008518D5">
        <w:rPr>
          <w:rFonts w:ascii="GHEA Grapalat" w:hAnsi="GHEA Grapalat"/>
          <w:color w:val="C00000"/>
          <w:sz w:val="22"/>
          <w:szCs w:val="22"/>
          <w:lang w:val="en-US"/>
        </w:rPr>
        <w:t>HM</w:t>
      </w:r>
      <w:r w:rsidR="008518D5" w:rsidRPr="008518D5">
        <w:rPr>
          <w:rFonts w:ascii="GHEA Grapalat" w:hAnsi="GHEA Grapalat"/>
          <w:color w:val="C00000"/>
          <w:sz w:val="22"/>
          <w:szCs w:val="22"/>
        </w:rPr>
        <w:t xml:space="preserve"> </w:t>
      </w:r>
      <w:r w:rsidR="008518D5" w:rsidRPr="008518D5">
        <w:rPr>
          <w:rFonts w:ascii="GHEA Grapalat" w:hAnsi="GHEA Grapalat"/>
          <w:color w:val="C00000"/>
          <w:sz w:val="22"/>
          <w:szCs w:val="22"/>
          <w:lang w:val="en-US"/>
        </w:rPr>
        <w:t>HKHSOH</w:t>
      </w:r>
      <w:r w:rsidR="008518D5" w:rsidRPr="008518D5">
        <w:rPr>
          <w:rFonts w:ascii="GHEA Grapalat" w:hAnsi="GHEA Grapalat"/>
          <w:color w:val="C00000"/>
          <w:sz w:val="22"/>
          <w:szCs w:val="22"/>
        </w:rPr>
        <w:t>-</w:t>
      </w:r>
      <w:proofErr w:type="spellStart"/>
      <w:r w:rsidR="008518D5" w:rsidRPr="008518D5">
        <w:rPr>
          <w:rFonts w:ascii="GHEA Grapalat" w:hAnsi="GHEA Grapalat"/>
          <w:color w:val="C00000"/>
          <w:sz w:val="22"/>
          <w:szCs w:val="22"/>
          <w:lang w:val="en-US"/>
        </w:rPr>
        <w:t>GHAp</w:t>
      </w:r>
      <w:proofErr w:type="spellEnd"/>
      <w:r w:rsidR="008518D5" w:rsidRPr="008518D5">
        <w:rPr>
          <w:rFonts w:ascii="GHEA Grapalat" w:hAnsi="GHEA Grapalat"/>
          <w:color w:val="C00000"/>
          <w:sz w:val="22"/>
          <w:szCs w:val="22"/>
        </w:rPr>
        <w:t>DzB-2024/0</w:t>
      </w:r>
      <w:r w:rsidR="00221E24">
        <w:rPr>
          <w:rFonts w:ascii="GHEA Grapalat" w:hAnsi="GHEA Grapalat"/>
          <w:color w:val="C00000"/>
          <w:sz w:val="22"/>
          <w:szCs w:val="22"/>
        </w:rPr>
        <w:t>2</w:t>
      </w:r>
      <w:r w:rsidR="001B32D9" w:rsidRPr="001B32D9">
        <w:rPr>
          <w:rFonts w:ascii="GHEA Grapalat" w:hAnsi="GHEA Grapalat" w:cs="Times Armenian"/>
          <w:i/>
        </w:rPr>
        <w:br/>
      </w:r>
      <w:r w:rsidR="00A46F92">
        <w:rPr>
          <w:rFonts w:ascii="GHEA Grapalat" w:hAnsi="GHEA Grapalat"/>
          <w:i/>
        </w:rPr>
        <w:t xml:space="preserve">№ </w:t>
      </w:r>
      <w:r w:rsidR="008518D5" w:rsidRPr="008518D5">
        <w:rPr>
          <w:rFonts w:ascii="GHEA Grapalat" w:hAnsi="GHEA Grapalat"/>
          <w:i/>
        </w:rPr>
        <w:t>1</w:t>
      </w:r>
      <w:r w:rsidR="00096865" w:rsidRPr="009044F1">
        <w:rPr>
          <w:rFonts w:ascii="GHEA Grapalat" w:hAnsi="GHEA Grapalat"/>
          <w:i/>
        </w:rPr>
        <w:t xml:space="preserve"> от </w:t>
      </w:r>
      <w:r w:rsidR="00221E24">
        <w:rPr>
          <w:rFonts w:ascii="GHEA Grapalat" w:hAnsi="GHEA Grapalat"/>
          <w:i/>
        </w:rPr>
        <w:t>25</w:t>
      </w:r>
      <w:r w:rsidR="008518D5" w:rsidRPr="008518D5">
        <w:rPr>
          <w:rFonts w:ascii="GHEA Grapalat" w:hAnsi="GHEA Grapalat"/>
          <w:i/>
        </w:rPr>
        <w:t>.10.2024</w:t>
      </w:r>
    </w:p>
    <w:p w14:paraId="505C13D7" w14:textId="77777777" w:rsidR="00096865" w:rsidRPr="009044F1" w:rsidRDefault="00096865" w:rsidP="00B46D58">
      <w:pPr>
        <w:pStyle w:val="BodyText"/>
        <w:widowControl w:val="0"/>
        <w:spacing w:after="160"/>
        <w:ind w:right="-7" w:firstLine="567"/>
        <w:jc w:val="center"/>
        <w:rPr>
          <w:rFonts w:ascii="GHEA Grapalat" w:hAnsi="GHEA Grapalat"/>
        </w:rPr>
      </w:pPr>
    </w:p>
    <w:p w14:paraId="7771F6EB" w14:textId="77777777" w:rsidR="00096865" w:rsidRPr="003A1EBB" w:rsidRDefault="00096865" w:rsidP="00B46D58">
      <w:pPr>
        <w:pStyle w:val="BodyText"/>
        <w:widowControl w:val="0"/>
        <w:spacing w:after="160"/>
        <w:ind w:right="-7" w:firstLine="567"/>
        <w:jc w:val="center"/>
        <w:rPr>
          <w:rFonts w:ascii="GHEA Grapalat" w:hAnsi="GHEA Grapalat"/>
        </w:rPr>
      </w:pPr>
    </w:p>
    <w:p w14:paraId="6A1A9113" w14:textId="77777777" w:rsidR="000763E5" w:rsidRPr="003A1EBB" w:rsidRDefault="000763E5" w:rsidP="00B46D58">
      <w:pPr>
        <w:pStyle w:val="BodyText"/>
        <w:widowControl w:val="0"/>
        <w:spacing w:after="160"/>
        <w:ind w:right="-7" w:firstLine="567"/>
        <w:jc w:val="center"/>
        <w:rPr>
          <w:rFonts w:ascii="GHEA Grapalat" w:hAnsi="GHEA Grapalat"/>
        </w:rPr>
      </w:pPr>
    </w:p>
    <w:p w14:paraId="645092B9" w14:textId="6E23C604" w:rsidR="00096865" w:rsidRPr="003A1EBB" w:rsidRDefault="008518D5" w:rsidP="00B46D58">
      <w:pPr>
        <w:pStyle w:val="BodyText"/>
        <w:widowControl w:val="0"/>
        <w:spacing w:after="160"/>
        <w:ind w:right="-7" w:firstLine="567"/>
        <w:jc w:val="center"/>
        <w:rPr>
          <w:rFonts w:ascii="GHEA Grapalat" w:hAnsi="GHEA Grapalat"/>
        </w:rPr>
      </w:pPr>
      <w:r w:rsidRPr="008518D5">
        <w:rPr>
          <w:rFonts w:ascii="GHEA Grapalat" w:hAnsi="GHEA Grapalat"/>
          <w:i/>
          <w:color w:val="C00000"/>
          <w:sz w:val="22"/>
          <w:szCs w:val="22"/>
        </w:rPr>
        <w:t>"Айастан" спортивная общественная организация (СОО)</w:t>
      </w:r>
    </w:p>
    <w:p w14:paraId="02199D33" w14:textId="77777777" w:rsidR="000763E5" w:rsidRPr="003A1EBB" w:rsidRDefault="000763E5" w:rsidP="00B46D58">
      <w:pPr>
        <w:pStyle w:val="BodyText"/>
        <w:widowControl w:val="0"/>
        <w:spacing w:after="160"/>
        <w:ind w:right="-7" w:firstLine="567"/>
        <w:jc w:val="center"/>
        <w:rPr>
          <w:rFonts w:ascii="GHEA Grapalat" w:hAnsi="GHEA Grapalat"/>
        </w:rPr>
      </w:pPr>
    </w:p>
    <w:p w14:paraId="2BB066C6" w14:textId="77777777" w:rsidR="000763E5" w:rsidRPr="003A1EBB" w:rsidRDefault="000763E5" w:rsidP="00B46D58">
      <w:pPr>
        <w:pStyle w:val="BodyText"/>
        <w:widowControl w:val="0"/>
        <w:spacing w:after="160"/>
        <w:ind w:right="-7" w:firstLine="567"/>
        <w:jc w:val="center"/>
        <w:rPr>
          <w:rFonts w:ascii="GHEA Grapalat" w:hAnsi="GHEA Grapalat"/>
        </w:rPr>
      </w:pPr>
    </w:p>
    <w:p w14:paraId="29638B1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ADB643E"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7DA18087" w14:textId="77777777" w:rsidR="00096865" w:rsidRPr="009F261A" w:rsidRDefault="00096865" w:rsidP="00B46D58">
      <w:pPr>
        <w:pStyle w:val="BodyText"/>
        <w:widowControl w:val="0"/>
        <w:spacing w:after="160"/>
        <w:ind w:right="-7" w:firstLine="567"/>
        <w:jc w:val="center"/>
        <w:rPr>
          <w:rFonts w:ascii="GHEA Grapalat" w:hAnsi="GHEA Grapalat"/>
        </w:rPr>
      </w:pPr>
    </w:p>
    <w:p w14:paraId="37CCAB5C" w14:textId="3C002059" w:rsidR="00096865" w:rsidRPr="009044F1" w:rsidRDefault="00B866B9" w:rsidP="00B46D58">
      <w:pPr>
        <w:pStyle w:val="BodyText"/>
        <w:widowControl w:val="0"/>
        <w:spacing w:after="160"/>
        <w:ind w:right="-7"/>
        <w:jc w:val="center"/>
        <w:rPr>
          <w:rFonts w:ascii="GHEA Grapalat" w:hAnsi="GHEA Grapalat"/>
        </w:rPr>
      </w:pPr>
      <w:r w:rsidRPr="00B866B9">
        <w:rPr>
          <w:rFonts w:ascii="GHEA Grapalat" w:hAnsi="GHEA Grapalat"/>
        </w:rPr>
        <w:t>Н</w:t>
      </w:r>
      <w:r w:rsidR="008518D5" w:rsidRPr="009044F1">
        <w:rPr>
          <w:rFonts w:ascii="GHEA Grapalat" w:hAnsi="GHEA Grapalat"/>
        </w:rPr>
        <w:t xml:space="preserve">а </w:t>
      </w:r>
      <w:r w:rsidR="009F261A" w:rsidRPr="009F261A">
        <w:rPr>
          <w:rFonts w:ascii="GHEA Grapalat" w:hAnsi="GHEA Grapalat"/>
        </w:rPr>
        <w:t>запрос котировок</w:t>
      </w:r>
      <w:r w:rsidR="008518D5" w:rsidRPr="009044F1">
        <w:rPr>
          <w:rFonts w:ascii="GHEA Grapalat" w:hAnsi="GHEA Grapalat"/>
        </w:rPr>
        <w:t xml:space="preserve">, объявленный с целью приобретения </w:t>
      </w:r>
      <w:r w:rsidR="00221E24" w:rsidRPr="00221E24">
        <w:rPr>
          <w:rFonts w:ascii="GHEA Grapalat" w:hAnsi="GHEA Grapalat"/>
          <w:i/>
          <w:color w:val="C00000"/>
          <w:sz w:val="22"/>
          <w:szCs w:val="22"/>
        </w:rPr>
        <w:t>древесины для велодорожки</w:t>
      </w:r>
      <w:r w:rsidR="008518D5" w:rsidRPr="00B866B9">
        <w:rPr>
          <w:rFonts w:ascii="GHEA Grapalat" w:hAnsi="GHEA Grapalat"/>
          <w:color w:val="C00000"/>
          <w:sz w:val="22"/>
          <w:szCs w:val="22"/>
        </w:rPr>
        <w:t xml:space="preserve"> </w:t>
      </w:r>
      <w:r w:rsidR="008518D5" w:rsidRPr="009044F1">
        <w:rPr>
          <w:rFonts w:ascii="GHEA Grapalat" w:hAnsi="GHEA Grapalat"/>
        </w:rPr>
        <w:t xml:space="preserve">для нужд </w:t>
      </w:r>
      <w:r w:rsidR="008518D5" w:rsidRPr="008518D5">
        <w:rPr>
          <w:rFonts w:ascii="GHEA Grapalat" w:hAnsi="GHEA Grapalat"/>
          <w:i/>
          <w:color w:val="C00000"/>
          <w:sz w:val="22"/>
          <w:szCs w:val="22"/>
        </w:rPr>
        <w:t>"Айастан" спортивная общественная организация (</w:t>
      </w:r>
      <w:r w:rsidRPr="00B866B9">
        <w:rPr>
          <w:rFonts w:ascii="GHEA Grapalat" w:hAnsi="GHEA Grapalat"/>
          <w:i/>
          <w:color w:val="C00000"/>
          <w:sz w:val="22"/>
          <w:szCs w:val="22"/>
        </w:rPr>
        <w:t>СОО</w:t>
      </w:r>
      <w:r w:rsidR="008518D5" w:rsidRPr="008518D5">
        <w:rPr>
          <w:rFonts w:ascii="GHEA Grapalat" w:hAnsi="GHEA Grapalat"/>
          <w:i/>
          <w:color w:val="C00000"/>
          <w:sz w:val="22"/>
          <w:szCs w:val="22"/>
        </w:rPr>
        <w:t>)</w:t>
      </w:r>
    </w:p>
    <w:p w14:paraId="41D6CD0D" w14:textId="77777777" w:rsidR="00CE0D95" w:rsidRPr="009044F1" w:rsidRDefault="00CE0D95" w:rsidP="00B46D58">
      <w:pPr>
        <w:pStyle w:val="BodyText"/>
        <w:widowControl w:val="0"/>
        <w:spacing w:after="160"/>
        <w:ind w:right="-7" w:firstLine="567"/>
        <w:jc w:val="center"/>
        <w:rPr>
          <w:rFonts w:ascii="GHEA Grapalat" w:hAnsi="GHEA Grapalat"/>
        </w:rPr>
      </w:pPr>
    </w:p>
    <w:p w14:paraId="68854363" w14:textId="77777777" w:rsidR="00CE0D95" w:rsidRPr="009044F1" w:rsidRDefault="00CE0D95" w:rsidP="00B46D58">
      <w:pPr>
        <w:pStyle w:val="BodyText"/>
        <w:widowControl w:val="0"/>
        <w:spacing w:after="160"/>
        <w:ind w:right="-7" w:firstLine="567"/>
        <w:jc w:val="center"/>
        <w:rPr>
          <w:rFonts w:ascii="GHEA Grapalat" w:hAnsi="GHEA Grapalat"/>
        </w:rPr>
      </w:pPr>
    </w:p>
    <w:p w14:paraId="5B771ABC" w14:textId="77777777" w:rsidR="000763E5" w:rsidRDefault="000763E5" w:rsidP="00B46D58">
      <w:pPr>
        <w:rPr>
          <w:rFonts w:ascii="GHEA Grapalat" w:hAnsi="GHEA Grapalat"/>
        </w:rPr>
      </w:pPr>
      <w:r>
        <w:rPr>
          <w:rFonts w:ascii="GHEA Grapalat" w:hAnsi="GHEA Grapalat"/>
        </w:rPr>
        <w:br w:type="page"/>
      </w:r>
    </w:p>
    <w:p w14:paraId="03497C1C"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52B0189" w14:textId="77777777" w:rsidR="00984BDB" w:rsidRPr="009044F1" w:rsidRDefault="00984BDB" w:rsidP="00B46D58">
      <w:pPr>
        <w:widowControl w:val="0"/>
        <w:spacing w:after="160"/>
        <w:ind w:firstLine="567"/>
        <w:jc w:val="both"/>
        <w:rPr>
          <w:rFonts w:ascii="GHEA Grapalat" w:hAnsi="GHEA Grapalat"/>
          <w:i/>
        </w:rPr>
      </w:pPr>
    </w:p>
    <w:p w14:paraId="4DE6A390"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41D9E0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7BB4F7B" w14:textId="67FA9F60" w:rsidR="00B866B9" w:rsidRPr="009044F1" w:rsidRDefault="00B866B9" w:rsidP="00B866B9">
      <w:pPr>
        <w:pStyle w:val="BodyText"/>
        <w:widowControl w:val="0"/>
        <w:spacing w:after="160"/>
        <w:ind w:right="-7"/>
        <w:jc w:val="center"/>
        <w:rPr>
          <w:rFonts w:ascii="GHEA Grapalat" w:hAnsi="GHEA Grapalat"/>
        </w:rPr>
      </w:pPr>
      <w:r w:rsidRPr="00B866B9">
        <w:rPr>
          <w:rFonts w:ascii="GHEA Grapalat" w:hAnsi="GHEA Grapalat"/>
        </w:rPr>
        <w:t>Н</w:t>
      </w:r>
      <w:r w:rsidRPr="009044F1">
        <w:rPr>
          <w:rFonts w:ascii="GHEA Grapalat" w:hAnsi="GHEA Grapalat"/>
        </w:rPr>
        <w:t xml:space="preserve">а </w:t>
      </w:r>
      <w:r w:rsidR="009F261A" w:rsidRPr="009F261A">
        <w:rPr>
          <w:rFonts w:ascii="GHEA Grapalat" w:hAnsi="GHEA Grapalat"/>
        </w:rPr>
        <w:t>запрос котировок</w:t>
      </w:r>
      <w:r w:rsidRPr="009044F1">
        <w:rPr>
          <w:rFonts w:ascii="GHEA Grapalat" w:hAnsi="GHEA Grapalat"/>
        </w:rPr>
        <w:t xml:space="preserve">, объявленный с целью приобретения </w:t>
      </w:r>
      <w:r w:rsidR="00221E24" w:rsidRPr="00221E24">
        <w:rPr>
          <w:rFonts w:ascii="GHEA Grapalat" w:hAnsi="GHEA Grapalat"/>
          <w:i/>
          <w:color w:val="C00000"/>
          <w:sz w:val="22"/>
          <w:szCs w:val="22"/>
        </w:rPr>
        <w:t>древесины для велодорожки</w:t>
      </w:r>
      <w:r w:rsidR="00221E24" w:rsidRPr="008518D5">
        <w:rPr>
          <w:rFonts w:ascii="GHEA Grapalat" w:hAnsi="GHEA Grapalat"/>
          <w:i/>
          <w:sz w:val="22"/>
          <w:szCs w:val="22"/>
        </w:rPr>
        <w:t xml:space="preserve"> </w:t>
      </w:r>
      <w:r w:rsidRPr="009044F1">
        <w:rPr>
          <w:rFonts w:ascii="GHEA Grapalat" w:hAnsi="GHEA Grapalat"/>
        </w:rPr>
        <w:t xml:space="preserve">для нужд </w:t>
      </w:r>
      <w:r w:rsidRPr="008518D5">
        <w:rPr>
          <w:rFonts w:ascii="GHEA Grapalat" w:hAnsi="GHEA Grapalat"/>
          <w:i/>
          <w:color w:val="C00000"/>
          <w:sz w:val="22"/>
          <w:szCs w:val="22"/>
        </w:rPr>
        <w:t>"Айастан" спортивная общественная организация (</w:t>
      </w:r>
      <w:r w:rsidRPr="00B866B9">
        <w:rPr>
          <w:rFonts w:ascii="GHEA Grapalat" w:hAnsi="GHEA Grapalat"/>
          <w:i/>
          <w:color w:val="C00000"/>
          <w:sz w:val="22"/>
          <w:szCs w:val="22"/>
        </w:rPr>
        <w:t>СОО</w:t>
      </w:r>
      <w:r w:rsidRPr="008518D5">
        <w:rPr>
          <w:rFonts w:ascii="GHEA Grapalat" w:hAnsi="GHEA Grapalat"/>
          <w:i/>
          <w:color w:val="C00000"/>
          <w:sz w:val="22"/>
          <w:szCs w:val="22"/>
        </w:rPr>
        <w:t>)</w:t>
      </w:r>
    </w:p>
    <w:p w14:paraId="6D3530C4" w14:textId="77777777" w:rsidR="00B866B9" w:rsidRDefault="00B866B9" w:rsidP="00B46D58">
      <w:pPr>
        <w:widowControl w:val="0"/>
        <w:spacing w:after="160"/>
        <w:jc w:val="center"/>
        <w:rPr>
          <w:rFonts w:ascii="GHEA Grapalat" w:hAnsi="GHEA Grapalat"/>
          <w:b/>
        </w:rPr>
      </w:pPr>
    </w:p>
    <w:p w14:paraId="5BA5A9FF" w14:textId="5FB470BE"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F261A" w:rsidRPr="009F261A">
        <w:rPr>
          <w:rFonts w:ascii="GHEA Grapalat" w:hAnsi="GHEA Grapalat"/>
          <w:b/>
        </w:rPr>
        <w:t>ЗАПРОС КОТИРОВОК</w:t>
      </w:r>
      <w:r w:rsidR="009F261A"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D778A74" w14:textId="77777777" w:rsidR="00C67E80" w:rsidRPr="009044F1" w:rsidRDefault="00C67E80" w:rsidP="00B46D58">
      <w:pPr>
        <w:widowControl w:val="0"/>
        <w:spacing w:after="160"/>
        <w:jc w:val="center"/>
        <w:rPr>
          <w:rFonts w:ascii="GHEA Grapalat" w:hAnsi="GHEA Grapalat" w:cs="Sylfaen"/>
          <w:b/>
        </w:rPr>
      </w:pPr>
    </w:p>
    <w:p w14:paraId="6E0776C7"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F64AD33" w14:textId="77777777" w:rsidR="002E069D" w:rsidRPr="008842CE" w:rsidRDefault="002E069D" w:rsidP="00B46D58">
      <w:pPr>
        <w:widowControl w:val="0"/>
        <w:spacing w:after="160"/>
        <w:jc w:val="center"/>
        <w:rPr>
          <w:rFonts w:ascii="GHEA Grapalat" w:hAnsi="GHEA Grapalat"/>
        </w:rPr>
      </w:pPr>
    </w:p>
    <w:p w14:paraId="44554F93"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7DA904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6DD870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B92CB5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98FF610"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2DFB0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A8FC04E" w14:textId="12D1285E"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B866B9" w:rsidRPr="00003EE0">
        <w:rPr>
          <w:rFonts w:ascii="GHEA Grapalat" w:hAnsi="GHEA Grapalat"/>
        </w:rPr>
        <w:t>-</w:t>
      </w:r>
      <w:r w:rsidRPr="009044F1">
        <w:rPr>
          <w:rFonts w:ascii="GHEA Grapalat" w:hAnsi="GHEA Grapalat"/>
        </w:rPr>
        <w:t xml:space="preserve"> </w:t>
      </w:r>
    </w:p>
    <w:p w14:paraId="77D163D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6F165D0"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5DBA385"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61CFFA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1189924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5BE5083" w14:textId="77777777" w:rsidR="00520F57" w:rsidRDefault="00520F57" w:rsidP="00B46D58">
      <w:pPr>
        <w:widowControl w:val="0"/>
        <w:spacing w:after="160"/>
        <w:jc w:val="center"/>
        <w:rPr>
          <w:rFonts w:ascii="GHEA Grapalat" w:hAnsi="GHEA Grapalat"/>
          <w:b/>
        </w:rPr>
      </w:pPr>
    </w:p>
    <w:p w14:paraId="5123A8CD" w14:textId="77777777" w:rsidR="00520F57" w:rsidRDefault="00520F57" w:rsidP="00B46D58">
      <w:pPr>
        <w:widowControl w:val="0"/>
        <w:spacing w:after="160"/>
        <w:jc w:val="center"/>
        <w:rPr>
          <w:rFonts w:ascii="GHEA Grapalat" w:hAnsi="GHEA Grapalat"/>
          <w:b/>
        </w:rPr>
      </w:pPr>
    </w:p>
    <w:p w14:paraId="600F99E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1916161" w14:textId="77777777" w:rsidR="008842CE" w:rsidRPr="00374F4A" w:rsidRDefault="008842CE" w:rsidP="00B46D58">
      <w:pPr>
        <w:widowControl w:val="0"/>
        <w:spacing w:after="160"/>
        <w:jc w:val="center"/>
        <w:rPr>
          <w:rFonts w:ascii="GHEA Grapalat" w:hAnsi="GHEA Grapalat"/>
          <w:b/>
        </w:rPr>
      </w:pPr>
    </w:p>
    <w:p w14:paraId="5151B43B" w14:textId="275E69DF"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F261A" w:rsidRPr="009F261A">
        <w:rPr>
          <w:rFonts w:ascii="GHEA Grapalat" w:hAnsi="GHEA Grapalat"/>
          <w:b/>
        </w:rPr>
        <w:t>ЗАПРОС КОТИРОВОК</w:t>
      </w:r>
    </w:p>
    <w:p w14:paraId="467C2E26" w14:textId="77777777" w:rsidR="00520F57" w:rsidRPr="008842CE" w:rsidRDefault="00520F57" w:rsidP="00B46D58">
      <w:pPr>
        <w:widowControl w:val="0"/>
        <w:spacing w:after="160"/>
        <w:jc w:val="center"/>
        <w:rPr>
          <w:rFonts w:ascii="GHEA Grapalat" w:hAnsi="GHEA Grapalat"/>
          <w:b/>
        </w:rPr>
      </w:pPr>
    </w:p>
    <w:p w14:paraId="2503452B"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0981428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EE2594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C88255B" w14:textId="77777777" w:rsidR="00E17B7F" w:rsidRDefault="00E17B7F">
      <w:pPr>
        <w:rPr>
          <w:rFonts w:ascii="GHEA Grapalat" w:hAnsi="GHEA Grapalat"/>
          <w:spacing w:val="-6"/>
        </w:rPr>
      </w:pPr>
      <w:r>
        <w:rPr>
          <w:rFonts w:ascii="GHEA Grapalat" w:hAnsi="GHEA Grapalat"/>
          <w:spacing w:val="-6"/>
        </w:rPr>
        <w:br w:type="page"/>
      </w:r>
    </w:p>
    <w:p w14:paraId="5E0DD3BF" w14:textId="4F1E331D"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0D7A" w:rsidRPr="004E0D7A">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B866B9" w:rsidRPr="00B866B9">
        <w:rPr>
          <w:rFonts w:ascii="GHEA Grapalat" w:hAnsi="GHEA Grapalat"/>
          <w:color w:val="C00000"/>
          <w:sz w:val="20"/>
          <w:szCs w:val="20"/>
          <w:lang w:val="en-US"/>
        </w:rPr>
        <w:t>HM</w:t>
      </w:r>
      <w:r w:rsidR="00B866B9" w:rsidRPr="00B866B9">
        <w:rPr>
          <w:rFonts w:ascii="GHEA Grapalat" w:hAnsi="GHEA Grapalat"/>
          <w:color w:val="C00000"/>
          <w:sz w:val="20"/>
          <w:szCs w:val="20"/>
        </w:rPr>
        <w:t xml:space="preserve"> </w:t>
      </w:r>
      <w:r w:rsidR="00B866B9" w:rsidRPr="00B866B9">
        <w:rPr>
          <w:rFonts w:ascii="GHEA Grapalat" w:hAnsi="GHEA Grapalat"/>
          <w:color w:val="C00000"/>
          <w:sz w:val="20"/>
          <w:szCs w:val="20"/>
          <w:lang w:val="en-US"/>
        </w:rPr>
        <w:t>HKHSOH</w:t>
      </w:r>
      <w:r w:rsidR="00B866B9" w:rsidRPr="00B866B9">
        <w:rPr>
          <w:rFonts w:ascii="GHEA Grapalat" w:hAnsi="GHEA Grapalat"/>
          <w:color w:val="C00000"/>
          <w:sz w:val="20"/>
          <w:szCs w:val="20"/>
        </w:rPr>
        <w:t>-</w:t>
      </w:r>
      <w:proofErr w:type="spellStart"/>
      <w:r w:rsidR="00B866B9" w:rsidRPr="00B866B9">
        <w:rPr>
          <w:rFonts w:ascii="GHEA Grapalat" w:hAnsi="GHEA Grapalat"/>
          <w:color w:val="C00000"/>
          <w:sz w:val="20"/>
          <w:szCs w:val="20"/>
          <w:lang w:val="en-US"/>
        </w:rPr>
        <w:t>GHAp</w:t>
      </w:r>
      <w:proofErr w:type="spellEnd"/>
      <w:r w:rsidR="00B866B9" w:rsidRPr="00B866B9">
        <w:rPr>
          <w:rFonts w:ascii="GHEA Grapalat" w:hAnsi="GHEA Grapalat"/>
          <w:color w:val="C00000"/>
          <w:sz w:val="20"/>
          <w:szCs w:val="20"/>
        </w:rPr>
        <w:t>DzB-2024/0</w:t>
      </w:r>
      <w:r w:rsidR="00221E24">
        <w:rPr>
          <w:rFonts w:ascii="GHEA Grapalat" w:hAnsi="GHEA Grapalat"/>
          <w:color w:val="C00000"/>
          <w:sz w:val="20"/>
          <w:szCs w:val="20"/>
        </w:rPr>
        <w:t>2</w:t>
      </w:r>
      <w:r w:rsidR="00B866B9" w:rsidRPr="006D2DF7">
        <w:rPr>
          <w:rFonts w:ascii="GHEA Grapalat" w:hAnsi="GHEA Grapalat"/>
          <w:spacing w:val="-6"/>
        </w:rPr>
        <w:t xml:space="preserve"> </w:t>
      </w:r>
      <w:r w:rsidR="00096865" w:rsidRPr="006D2DF7">
        <w:rPr>
          <w:rFonts w:ascii="GHEA Grapalat" w:hAnsi="GHEA Grapalat"/>
          <w:spacing w:val="-6"/>
        </w:rPr>
        <w:t>(далее — процедура).</w:t>
      </w:r>
    </w:p>
    <w:p w14:paraId="53812F5C" w14:textId="464F1B70"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C719B" w:rsidRPr="008518D5">
        <w:rPr>
          <w:rFonts w:ascii="GHEA Grapalat" w:hAnsi="GHEA Grapalat"/>
          <w:i/>
          <w:color w:val="C00000"/>
          <w:sz w:val="22"/>
          <w:szCs w:val="22"/>
        </w:rPr>
        <w:t>"Айастан" спортивная общественная организация (СОО)</w:t>
      </w:r>
      <w:r w:rsidR="00AC719B"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E02C89F"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BD73A53"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E575B1" w14:textId="2D847549"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AC719B" w:rsidRPr="005749A0">
          <w:rPr>
            <w:rStyle w:val="Hyperlink"/>
            <w:rFonts w:ascii="GHEA Grapalat" w:hAnsi="GHEA Grapalat"/>
            <w:lang w:val="af-ZA"/>
          </w:rPr>
          <w:t>parandzem.khachatryan@mail.ru</w:t>
        </w:r>
      </w:hyperlink>
      <w:r w:rsidR="00AC719B">
        <w:rPr>
          <w:rFonts w:ascii="GHEA Grapalat" w:hAnsi="GHEA Grapalat"/>
          <w:u w:val="single"/>
          <w:lang w:val="af-ZA"/>
        </w:rPr>
        <w:t xml:space="preserve"> </w:t>
      </w:r>
      <w:r w:rsidRPr="009044F1">
        <w:rPr>
          <w:rFonts w:ascii="GHEA Grapalat" w:hAnsi="GHEA Grapalat"/>
          <w:sz w:val="24"/>
          <w:szCs w:val="24"/>
        </w:rPr>
        <w:t>.</w:t>
      </w:r>
    </w:p>
    <w:p w14:paraId="0FE0E4BD"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1B3ED8B"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2EACC0E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470CB09" w14:textId="5409874F"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221E24" w:rsidRPr="00221E24">
        <w:rPr>
          <w:rFonts w:ascii="GHEA Grapalat" w:hAnsi="GHEA Grapalat"/>
          <w:i w:val="0"/>
          <w:color w:val="C00000"/>
          <w:sz w:val="22"/>
          <w:szCs w:val="22"/>
        </w:rPr>
        <w:t xml:space="preserve"> </w:t>
      </w:r>
      <w:r w:rsidR="00221E24" w:rsidRPr="00221E24">
        <w:rPr>
          <w:rFonts w:ascii="GHEA Grapalat" w:hAnsi="GHEA Grapalat"/>
          <w:i w:val="0"/>
          <w:color w:val="C00000"/>
          <w:sz w:val="22"/>
          <w:szCs w:val="22"/>
        </w:rPr>
        <w:t>древесины для велодорожки</w:t>
      </w:r>
      <w:r w:rsidR="00221E24" w:rsidRPr="008518D5">
        <w:rPr>
          <w:rFonts w:ascii="GHEA Grapalat" w:hAnsi="GHEA Grapalat"/>
          <w:i w:val="0"/>
          <w:sz w:val="22"/>
          <w:szCs w:val="22"/>
        </w:rPr>
        <w:t xml:space="preserve"> </w:t>
      </w:r>
      <w:r w:rsidRPr="009044F1">
        <w:rPr>
          <w:rFonts w:ascii="GHEA Grapalat" w:hAnsi="GHEA Grapalat"/>
          <w:i w:val="0"/>
          <w:sz w:val="24"/>
          <w:szCs w:val="24"/>
        </w:rPr>
        <w:t xml:space="preserve">" (далее — также товар) для нужд </w:t>
      </w:r>
      <w:r w:rsidR="00AC719B" w:rsidRPr="008518D5">
        <w:rPr>
          <w:rFonts w:ascii="GHEA Grapalat" w:hAnsi="GHEA Grapalat"/>
          <w:i w:val="0"/>
          <w:color w:val="C00000"/>
          <w:sz w:val="22"/>
          <w:szCs w:val="22"/>
        </w:rPr>
        <w:t>"Айастан" спортивная общественная организация (СОО)</w:t>
      </w:r>
      <w:r w:rsidRPr="009044F1">
        <w:rPr>
          <w:rFonts w:ascii="GHEA Grapalat" w:hAnsi="GHEA Grapalat"/>
          <w:i w:val="0"/>
          <w:sz w:val="24"/>
          <w:szCs w:val="24"/>
        </w:rPr>
        <w:t xml:space="preserve">, которые сгруппированы в лоты </w:t>
      </w:r>
      <w:r w:rsidRPr="00AC719B">
        <w:rPr>
          <w:rFonts w:ascii="GHEA Grapalat" w:hAnsi="GHEA Grapalat"/>
          <w:i w:val="0"/>
          <w:color w:val="C00000"/>
          <w:sz w:val="24"/>
          <w:szCs w:val="24"/>
        </w:rPr>
        <w:t>"</w:t>
      </w:r>
      <w:r w:rsidR="00221E24">
        <w:rPr>
          <w:rFonts w:ascii="GHEA Grapalat" w:hAnsi="GHEA Grapalat"/>
          <w:i w:val="0"/>
          <w:color w:val="C00000"/>
          <w:sz w:val="24"/>
          <w:szCs w:val="24"/>
        </w:rPr>
        <w:t>1</w:t>
      </w:r>
      <w:r w:rsidRPr="00AC719B">
        <w:rPr>
          <w:rFonts w:ascii="GHEA Grapalat" w:hAnsi="GHEA Grapalat"/>
          <w:i w:val="0"/>
          <w:color w:val="C0000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2B4E4C2D" w14:textId="77777777" w:rsidTr="00AD432A">
        <w:trPr>
          <w:jc w:val="center"/>
        </w:trPr>
        <w:tc>
          <w:tcPr>
            <w:tcW w:w="2776" w:type="dxa"/>
            <w:gridSpan w:val="2"/>
            <w:vAlign w:val="center"/>
          </w:tcPr>
          <w:p w14:paraId="6629FACC"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3875ED7"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BE1CF1A" w14:textId="77777777" w:rsidTr="00AD432A">
        <w:trPr>
          <w:jc w:val="center"/>
        </w:trPr>
        <w:tc>
          <w:tcPr>
            <w:tcW w:w="1530" w:type="dxa"/>
            <w:vAlign w:val="center"/>
          </w:tcPr>
          <w:p w14:paraId="75CD2DBD"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5B60B23B"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27A263F7"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003EE0" w:rsidRPr="009044F1" w14:paraId="679C2E07" w14:textId="77777777" w:rsidTr="00C95AAA">
        <w:trPr>
          <w:jc w:val="center"/>
        </w:trPr>
        <w:tc>
          <w:tcPr>
            <w:tcW w:w="1530" w:type="dxa"/>
            <w:vAlign w:val="center"/>
          </w:tcPr>
          <w:p w14:paraId="40D2E027" w14:textId="77777777" w:rsidR="00003EE0" w:rsidRPr="009044F1" w:rsidRDefault="00003EE0" w:rsidP="00003EE0">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14:paraId="74EE0B7C" w14:textId="67C8657B" w:rsidR="00003EE0" w:rsidRPr="009044F1" w:rsidRDefault="00003EE0" w:rsidP="00003EE0">
            <w:pPr>
              <w:pStyle w:val="BodyTextIndent2"/>
              <w:widowControl w:val="0"/>
              <w:spacing w:after="120" w:line="240" w:lineRule="auto"/>
              <w:ind w:firstLine="0"/>
              <w:jc w:val="center"/>
              <w:rPr>
                <w:rFonts w:ascii="GHEA Grapalat" w:hAnsi="GHEA Grapalat"/>
                <w:sz w:val="24"/>
                <w:szCs w:val="24"/>
              </w:rPr>
            </w:pPr>
            <w:r w:rsidRPr="00EE782C">
              <w:rPr>
                <w:rFonts w:ascii="GHEA Grapalat" w:hAnsi="GHEA Grapalat"/>
              </w:rPr>
              <w:t>4</w:t>
            </w:r>
            <w:r w:rsidR="00221E24">
              <w:rPr>
                <w:rFonts w:ascii="GHEA Grapalat" w:hAnsi="GHEA Grapalat"/>
              </w:rPr>
              <w:t>,500</w:t>
            </w:r>
            <w:r w:rsidRPr="00EE782C">
              <w:rPr>
                <w:rFonts w:ascii="GHEA Grapalat" w:hAnsi="GHEA Grapalat"/>
              </w:rPr>
              <w:t>,000</w:t>
            </w:r>
          </w:p>
        </w:tc>
        <w:tc>
          <w:tcPr>
            <w:tcW w:w="6458" w:type="dxa"/>
          </w:tcPr>
          <w:p w14:paraId="6B3B93A6" w14:textId="56604E84" w:rsidR="00003EE0" w:rsidRPr="005F1BA9" w:rsidRDefault="005F1BA9" w:rsidP="00003EE0">
            <w:pPr>
              <w:pStyle w:val="BodyTextIndent2"/>
              <w:widowControl w:val="0"/>
              <w:spacing w:after="120" w:line="240" w:lineRule="auto"/>
              <w:ind w:firstLine="0"/>
              <w:rPr>
                <w:rFonts w:asciiTheme="minorHAnsi" w:hAnsiTheme="minorHAnsi"/>
                <w:sz w:val="24"/>
                <w:szCs w:val="24"/>
                <w:u w:val="single"/>
                <w:vertAlign w:val="subscript"/>
                <w:lang w:val="hy-AM"/>
              </w:rPr>
            </w:pPr>
            <w:r>
              <w:rPr>
                <w:rStyle w:val="ezkurwreuab5ozgtqnkl"/>
                <w:rFonts w:ascii="Cambria" w:hAnsi="Cambria" w:cs="Cambria"/>
              </w:rPr>
              <w:t>изделия</w:t>
            </w:r>
            <w:r>
              <w:t xml:space="preserve"> </w:t>
            </w:r>
            <w:r>
              <w:rPr>
                <w:rStyle w:val="ezkurwreuab5ozgtqnkl"/>
                <w:rFonts w:ascii="Cambria" w:hAnsi="Cambria" w:cs="Cambria"/>
              </w:rPr>
              <w:t>из</w:t>
            </w:r>
            <w:r>
              <w:rPr>
                <w:rStyle w:val="ezkurwreuab5ozgtqnkl"/>
              </w:rPr>
              <w:t xml:space="preserve"> </w:t>
            </w:r>
            <w:r>
              <w:rPr>
                <w:rStyle w:val="ezkurwreuab5ozgtqnkl"/>
                <w:rFonts w:ascii="Cambria" w:hAnsi="Cambria" w:cs="Cambria"/>
              </w:rPr>
              <w:t>дерева</w:t>
            </w:r>
            <w:r>
              <w:t xml:space="preserve"> /</w:t>
            </w:r>
            <w:r>
              <w:rPr>
                <w:rStyle w:val="ezkurwreuab5ozgtqnkl"/>
                <w:rFonts w:ascii="Cambria" w:hAnsi="Cambria" w:cs="Cambria"/>
              </w:rPr>
              <w:t>древесина</w:t>
            </w:r>
            <w:r>
              <w:rPr>
                <w:rStyle w:val="ezkurwreuab5ozgtqnkl"/>
              </w:rPr>
              <w:t>-</w:t>
            </w:r>
            <w:r>
              <w:rPr>
                <w:rStyle w:val="ezkurwreuab5ozgtqnkl"/>
                <w:rFonts w:ascii="Cambria" w:hAnsi="Cambria" w:cs="Cambria"/>
              </w:rPr>
              <w:t>брус</w:t>
            </w:r>
            <w:r>
              <w:rPr>
                <w:rStyle w:val="ezkurwreuab5ozgtqnkl"/>
                <w:rFonts w:ascii="Cambria" w:hAnsi="Cambria" w:cs="Cambria"/>
                <w:lang w:val="hy-AM"/>
              </w:rPr>
              <w:t>ок</w:t>
            </w:r>
            <w:r>
              <w:t xml:space="preserve"> /</w:t>
            </w:r>
          </w:p>
        </w:tc>
      </w:tr>
    </w:tbl>
    <w:p w14:paraId="6CF98686"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63D0667" w14:textId="77777777" w:rsidR="00096865" w:rsidRPr="009044F1" w:rsidRDefault="00096865" w:rsidP="00B46D58">
      <w:pPr>
        <w:widowControl w:val="0"/>
        <w:spacing w:after="160"/>
        <w:ind w:firstLine="567"/>
        <w:jc w:val="center"/>
        <w:rPr>
          <w:rFonts w:ascii="GHEA Grapalat" w:hAnsi="GHEA Grapalat" w:cs="Sylfaen"/>
          <w:i/>
        </w:rPr>
      </w:pPr>
    </w:p>
    <w:p w14:paraId="0E2B65E1"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1F00EA7"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16EF3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86F70D8"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66490BF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B5D32E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617609B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860078E"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70E8409"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32EC48FA"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DB87464"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1855E471"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32297ACC"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C58C357"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744ADBA3"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6D8DFF1"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791417C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2E06D6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6D0FE7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ABF58C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9BE791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B37CE7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6F912D5"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C54608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C07EB2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6D4A49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6BAE6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B2AD9A8"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25ECCB3D"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083DA866"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071FE3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03331F0"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70FC4D6"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2FF414D"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578EEAF"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B695C89"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40FA6A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4778EE98"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566113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7AF3636"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57BF772E" w14:textId="73B5E26C"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p>
    <w:p w14:paraId="674BF713"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w:t>
      </w:r>
      <w:r w:rsidRPr="009044F1">
        <w:rPr>
          <w:rFonts w:ascii="GHEA Grapalat" w:hAnsi="GHEA Grapalat"/>
        </w:rPr>
        <w:lastRenderedPageBreak/>
        <w:t>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14:paraId="68528C29" w14:textId="77777777" w:rsidR="00B051BE" w:rsidRPr="009044F1" w:rsidRDefault="00B051BE" w:rsidP="00B46D58">
      <w:pPr>
        <w:widowControl w:val="0"/>
        <w:spacing w:after="160"/>
        <w:jc w:val="center"/>
        <w:rPr>
          <w:rFonts w:ascii="GHEA Grapalat" w:hAnsi="GHEA Grapalat"/>
          <w:b/>
        </w:rPr>
      </w:pPr>
    </w:p>
    <w:p w14:paraId="41D7EF30"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3FFECAA"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2702A2"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5F9CE8A0"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19531EC" w14:textId="7DCA8C1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0D7A" w:rsidRPr="004E0D7A">
        <w:rPr>
          <w:rFonts w:ascii="GHEA Grapalat" w:hAnsi="GHEA Grapalat"/>
          <w:sz w:val="24"/>
          <w:szCs w:val="24"/>
        </w:rPr>
        <w:t>запрос котировок</w:t>
      </w:r>
      <w:r w:rsidRPr="009044F1">
        <w:rPr>
          <w:rFonts w:ascii="GHEA Grapalat" w:hAnsi="GHEA Grapalat"/>
          <w:sz w:val="24"/>
          <w:szCs w:val="24"/>
        </w:rPr>
        <w:t>.</w:t>
      </w:r>
    </w:p>
    <w:p w14:paraId="73A8DE82" w14:textId="6395DFD7"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w:t>
      </w:r>
      <w:r w:rsidR="004D7504" w:rsidRPr="004D7504">
        <w:rPr>
          <w:rFonts w:ascii="GHEA Grapalat" w:hAnsi="GHEA Grapalat"/>
          <w:sz w:val="24"/>
          <w:szCs w:val="24"/>
        </w:rPr>
        <w:t xml:space="preserve">              </w:t>
      </w:r>
      <w:r>
        <w:rPr>
          <w:rFonts w:ascii="GHEA Grapalat" w:hAnsi="GHEA Grapalat"/>
          <w:sz w:val="24"/>
          <w:szCs w:val="24"/>
        </w:rPr>
        <w:t xml:space="preserve"> </w:t>
      </w:r>
      <w:r w:rsidRPr="004D7504">
        <w:rPr>
          <w:rFonts w:ascii="GHEA Grapalat" w:hAnsi="GHEA Grapalat"/>
          <w:sz w:val="24"/>
          <w:szCs w:val="24"/>
        </w:rPr>
        <w:t>"</w:t>
      </w:r>
      <w:r w:rsidR="004D7504" w:rsidRPr="004D7504">
        <w:rPr>
          <w:rFonts w:ascii="GHEA Grapalat" w:hAnsi="GHEA Grapalat"/>
          <w:color w:val="C00000"/>
          <w:sz w:val="24"/>
          <w:szCs w:val="24"/>
        </w:rPr>
        <w:t>Г. Ереван, Цовакал Исакова 27/8, администрациа 1 кабинет</w:t>
      </w:r>
      <w:r w:rsidRPr="004D7504">
        <w:rPr>
          <w:rFonts w:ascii="GHEA Grapalat" w:hAnsi="GHEA Grapalat"/>
          <w:sz w:val="24"/>
          <w:szCs w:val="24"/>
        </w:rPr>
        <w:t>" не позднее, чем</w:t>
      </w:r>
      <w:r w:rsidR="004D7504" w:rsidRPr="004D7504">
        <w:rPr>
          <w:rFonts w:ascii="GHEA Grapalat" w:hAnsi="GHEA Grapalat"/>
          <w:color w:val="C00000"/>
          <w:sz w:val="24"/>
          <w:szCs w:val="24"/>
        </w:rPr>
        <w:t xml:space="preserve"> </w:t>
      </w:r>
      <w:r w:rsidR="005F1BA9">
        <w:rPr>
          <w:rFonts w:ascii="GHEA Grapalat" w:hAnsi="GHEA Grapalat"/>
          <w:color w:val="C00000"/>
          <w:sz w:val="24"/>
          <w:szCs w:val="24"/>
          <w:lang w:val="hy-AM"/>
        </w:rPr>
        <w:t>02.11</w:t>
      </w:r>
      <w:r w:rsidR="004D7504" w:rsidRPr="004D7504">
        <w:rPr>
          <w:rFonts w:ascii="GHEA Grapalat" w:hAnsi="GHEA Grapalat"/>
          <w:color w:val="C00000"/>
          <w:sz w:val="24"/>
          <w:szCs w:val="24"/>
        </w:rPr>
        <w:t>.2024 1</w:t>
      </w:r>
      <w:r w:rsidR="005F1BA9">
        <w:rPr>
          <w:rFonts w:ascii="GHEA Grapalat" w:hAnsi="GHEA Grapalat"/>
          <w:color w:val="C00000"/>
          <w:sz w:val="24"/>
          <w:szCs w:val="24"/>
          <w:lang w:val="hy-AM"/>
        </w:rPr>
        <w:t>0</w:t>
      </w:r>
      <w:r w:rsidR="004D7504" w:rsidRPr="004D7504">
        <w:rPr>
          <w:rFonts w:ascii="GHEA Grapalat" w:hAnsi="GHEA Grapalat"/>
          <w:color w:val="C00000"/>
          <w:sz w:val="24"/>
          <w:szCs w:val="24"/>
        </w:rPr>
        <w:t>:00 часов 9-го</w:t>
      </w:r>
      <w:r w:rsidR="004D7504">
        <w:rPr>
          <w:rFonts w:ascii="GHEA Grapalat" w:hAnsi="GHEA Grapalat"/>
          <w:sz w:val="24"/>
          <w:szCs w:val="24"/>
        </w:rPr>
        <w:t xml:space="preserve">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14:paraId="306D0EC6" w14:textId="055C0BED"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0D410D" w:rsidRPr="000D410D">
        <w:rPr>
          <w:rFonts w:ascii="GHEA Grapalat" w:hAnsi="GHEA Grapalat"/>
          <w:sz w:val="24"/>
          <w:szCs w:val="24"/>
        </w:rPr>
        <w:t>П. Хачатрян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2DC8AFC"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1CCC335"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6769A40A"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sidRPr="008332F8">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5AC70107"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 xml:space="preserve">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1F7F4AE1"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71684B5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91F2BE3"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4BE370DE"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14:paraId="6F6DC079"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7DDB44" w14:textId="6718C2F8" w:rsidR="006C3115" w:rsidRPr="00003EE0"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D0205B" w:rsidRPr="00003EE0">
        <w:rPr>
          <w:rFonts w:ascii="GHEA Grapalat" w:hAnsi="GHEA Grapalat"/>
        </w:rPr>
        <w:t>-</w:t>
      </w:r>
    </w:p>
    <w:p w14:paraId="57519C8A"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0EF35FE"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3F745A4"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0375B80"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46BE1CC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6640CD7" w14:textId="77777777" w:rsidR="0049655D" w:rsidRDefault="0049655D">
      <w:pPr>
        <w:rPr>
          <w:rFonts w:ascii="GHEA Grapalat" w:hAnsi="GHEA Grapalat"/>
          <w:b/>
        </w:rPr>
      </w:pPr>
    </w:p>
    <w:p w14:paraId="474D4D3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B97871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F26C7A9"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DC688B9"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477CB1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2B71FC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64BCB45"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34C20111"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11AFAB57"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w:t>
      </w:r>
      <w:r w:rsidRPr="00A14685">
        <w:rPr>
          <w:rFonts w:ascii="GHEA Grapalat" w:hAnsi="GHEA Grapalat"/>
          <w:sz w:val="24"/>
          <w:szCs w:val="24"/>
        </w:rPr>
        <w:lastRenderedPageBreak/>
        <w:t>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1B4CEAF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70DFE990"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9102A9A"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5C3F485C"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2C7D94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7E722D4"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92FF50A" w14:textId="77777777" w:rsidR="00FA0E41" w:rsidRPr="009044F1" w:rsidRDefault="00FA0E41" w:rsidP="00B46D58">
      <w:pPr>
        <w:widowControl w:val="0"/>
        <w:spacing w:after="160"/>
        <w:ind w:firstLine="567"/>
        <w:jc w:val="center"/>
        <w:rPr>
          <w:rFonts w:ascii="GHEA Grapalat" w:hAnsi="GHEA Grapalat"/>
          <w:b/>
        </w:rPr>
      </w:pPr>
    </w:p>
    <w:p w14:paraId="0FD838D5" w14:textId="2246C9A4"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w:t>
      </w:r>
      <w:r w:rsidR="002F5900" w:rsidRPr="007D0A7C">
        <w:rPr>
          <w:rFonts w:ascii="GHEA Grapalat" w:hAnsi="GHEA Grapalat"/>
          <w:b/>
        </w:rPr>
        <w:t>-</w:t>
      </w:r>
      <w:r w:rsidRPr="009044F1">
        <w:rPr>
          <w:rFonts w:ascii="GHEA Grapalat" w:hAnsi="GHEA Grapalat"/>
          <w:b/>
        </w:rPr>
        <w:t xml:space="preserve"> </w:t>
      </w:r>
    </w:p>
    <w:p w14:paraId="65B0937F"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217562A" w14:textId="501ADD29"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5F1BA9">
        <w:rPr>
          <w:rFonts w:ascii="GHEA Grapalat" w:hAnsi="GHEA Grapalat"/>
          <w:color w:val="C00000"/>
          <w:sz w:val="24"/>
          <w:szCs w:val="24"/>
          <w:lang w:val="hy-AM"/>
        </w:rPr>
        <w:t>02.11</w:t>
      </w:r>
      <w:r w:rsidR="002F5900" w:rsidRPr="004D7504">
        <w:rPr>
          <w:rFonts w:ascii="GHEA Grapalat" w:hAnsi="GHEA Grapalat"/>
          <w:color w:val="C00000"/>
          <w:sz w:val="24"/>
          <w:szCs w:val="24"/>
        </w:rPr>
        <w:t>.2024 1</w:t>
      </w:r>
      <w:r w:rsidR="005F1BA9">
        <w:rPr>
          <w:rFonts w:ascii="GHEA Grapalat" w:hAnsi="GHEA Grapalat"/>
          <w:color w:val="C00000"/>
          <w:sz w:val="24"/>
          <w:szCs w:val="24"/>
          <w:lang w:val="hy-AM"/>
        </w:rPr>
        <w:t>0</w:t>
      </w:r>
      <w:r w:rsidR="002F5900" w:rsidRPr="004D7504">
        <w:rPr>
          <w:rFonts w:ascii="GHEA Grapalat" w:hAnsi="GHEA Grapalat"/>
          <w:color w:val="C00000"/>
          <w:sz w:val="24"/>
          <w:szCs w:val="24"/>
        </w:rPr>
        <w:t xml:space="preserve">:00 часов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145159BC"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0FEC37EC"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742A1C2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E8789BF"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0BC1C1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4B8D43B7"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56B9C47"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C56F1B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7E849DFF"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0AE44A2"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88BE492" w14:textId="2EC45055" w:rsidR="00096865" w:rsidRPr="002F5900" w:rsidRDefault="00FD2748" w:rsidP="002F5900">
      <w:pPr>
        <w:widowControl w:val="0"/>
        <w:tabs>
          <w:tab w:val="left" w:pos="1134"/>
        </w:tabs>
        <w:ind w:firstLine="567"/>
        <w:rPr>
          <w:rFonts w:ascii="GHEA Grapalat" w:hAnsi="GHEA Grapalat"/>
          <w:b/>
          <w:bCs/>
          <w:i/>
          <w:sz w:val="20"/>
          <w:szCs w:val="20"/>
        </w:rPr>
      </w:pPr>
      <w:r w:rsidRPr="009044F1">
        <w:rPr>
          <w:rFonts w:ascii="GHEA Grapalat" w:hAnsi="GHEA Grapalat"/>
        </w:rPr>
        <w:t>8.</w:t>
      </w:r>
      <w:r w:rsidR="004C3E56">
        <w:rPr>
          <w:rFonts w:ascii="GHEA Grapalat" w:hAnsi="GHEA Grapalat"/>
        </w:rPr>
        <w:t>4</w:t>
      </w:r>
      <w:r w:rsidR="00644850" w:rsidRPr="00644850">
        <w:rPr>
          <w:rFonts w:ascii="GHEA Grapalat" w:hAnsi="GHEA Grapalat"/>
        </w:rPr>
        <w:t>.</w:t>
      </w:r>
      <w:r w:rsidR="00644850" w:rsidRPr="00644850">
        <w:rPr>
          <w:rFonts w:ascii="GHEA Grapalat" w:hAnsi="GHEA Grapalat"/>
        </w:rPr>
        <w:tab/>
      </w:r>
      <w:r w:rsidRPr="009044F1">
        <w:rPr>
          <w:rFonts w:ascii="GHEA Grapalat" w:hAnsi="GHEA Grapalat"/>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2F5900" w:rsidRPr="002F5900">
        <w:rPr>
          <w:rFonts w:ascii="GHEA Grapalat" w:hAnsi="GHEA Grapalat"/>
          <w:i/>
        </w:rPr>
        <w:t xml:space="preserve"> </w:t>
      </w:r>
      <w:r w:rsidR="002F5900" w:rsidRPr="00452F39">
        <w:rPr>
          <w:rFonts w:ascii="GHEA Grapalat" w:hAnsi="GHEA Grapalat"/>
          <w:b/>
          <w:bCs/>
          <w:sz w:val="20"/>
          <w:szCs w:val="20"/>
        </w:rPr>
        <w:t>установленному Центральным банком РА на данный день</w:t>
      </w:r>
      <w:r w:rsidR="00A01157">
        <w:rPr>
          <w:rFonts w:ascii="GHEA Grapalat" w:hAnsi="GHEA Grapalat"/>
        </w:rPr>
        <w:t>.</w:t>
      </w:r>
    </w:p>
    <w:p w14:paraId="29CCC08F"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2F03E9D1"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442DD5C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2D6F583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397E17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4B06D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F52F86F"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3D11AD31"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6A2DF5BC"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0390B56" w14:textId="77777777" w:rsidR="009B6D58" w:rsidRPr="009044F1" w:rsidDel="00AE108B" w:rsidRDefault="009B6D58" w:rsidP="00B46D58">
      <w:pPr>
        <w:pStyle w:val="norm"/>
        <w:widowControl w:val="0"/>
        <w:tabs>
          <w:tab w:val="left" w:pos="1134"/>
        </w:tabs>
        <w:spacing w:after="160" w:line="240" w:lineRule="auto"/>
        <w:ind w:firstLine="567"/>
        <w:rPr>
          <w:del w:id="5" w:author="Vardan" w:date="2022-10-29T23:58:00Z"/>
          <w:rFonts w:ascii="GHEA Grapalat" w:hAnsi="GHEA Grapalat" w:cs="Sylfaen"/>
          <w:sz w:val="24"/>
          <w:szCs w:val="24"/>
        </w:rPr>
      </w:pPr>
    </w:p>
    <w:p w14:paraId="27749425"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w:t>
      </w:r>
      <w:r w:rsidRPr="009044F1">
        <w:rPr>
          <w:rFonts w:ascii="GHEA Grapalat" w:hAnsi="GHEA Grapalat"/>
        </w:rPr>
        <w:lastRenderedPageBreak/>
        <w:t>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E64283C"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3685107"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F93B1A"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B5D522D"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6265A66"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866AA90"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5AA0FEE"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8321173"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3D44983"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4214ED2C"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37DB8EDF"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D04CB56" w14:textId="77777777" w:rsidR="00B24E4B" w:rsidRDefault="00B24E4B" w:rsidP="00B24E4B">
      <w:pPr>
        <w:pStyle w:val="ListParagraph"/>
        <w:widowControl w:val="0"/>
        <w:numPr>
          <w:ilvl w:val="0"/>
          <w:numId w:val="31"/>
        </w:numPr>
        <w:ind w:left="0" w:firstLine="284"/>
        <w:contextualSpacing/>
        <w:jc w:val="both"/>
        <w:rPr>
          <w:ins w:id="6"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3BF9A9A3"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w:t>
      </w:r>
      <w:r w:rsidR="00C20AD3" w:rsidRPr="00637CD2">
        <w:rPr>
          <w:rFonts w:ascii="GHEA Grapalat" w:hAnsi="GHEA Grapalat" w:cs="Sylfaen"/>
        </w:rPr>
        <w:lastRenderedPageBreak/>
        <w:t>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3EDB4BE" w14:textId="77777777" w:rsidR="00C20AD3" w:rsidRPr="00637CD2" w:rsidRDefault="00C20AD3" w:rsidP="00637CD2">
      <w:pPr>
        <w:widowControl w:val="0"/>
        <w:ind w:left="284"/>
        <w:contextualSpacing/>
        <w:jc w:val="both"/>
        <w:rPr>
          <w:rFonts w:ascii="GHEA Grapalat" w:hAnsi="GHEA Grapalat"/>
        </w:rPr>
      </w:pPr>
    </w:p>
    <w:p w14:paraId="013BD7C3"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FD0F55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E609F23"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BC5DE41"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0EC239B"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E1EA96E"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14:paraId="0956BCA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5F90F8E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14:paraId="57A9E819"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C39DEAD"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320534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A27F973"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999A20" w14:textId="1124BB36"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2F5900" w:rsidRPr="002F5900">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71BAA64C"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208AA85F"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26A1A9C"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3B8B7AD6"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0F42501" w14:textId="77777777" w:rsidR="00B47535" w:rsidRDefault="00B47535">
      <w:pPr>
        <w:rPr>
          <w:rFonts w:ascii="GHEA Grapalat" w:hAnsi="GHEA Grapalat"/>
          <w:b/>
        </w:rPr>
      </w:pPr>
      <w:r>
        <w:rPr>
          <w:rFonts w:ascii="GHEA Grapalat" w:hAnsi="GHEA Grapalat"/>
          <w:b/>
        </w:rPr>
        <w:br w:type="page"/>
      </w:r>
    </w:p>
    <w:p w14:paraId="613C9039"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6B75B418"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D8AF14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6582F73"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021411F"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06CBFCEF"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B318EA"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3CFBCC6"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7389C3C1"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727BC6D"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1A745813"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C638666"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127EB6C"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437F4528"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048CEED8"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DB389BF"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BB81D7B"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14FE142" w14:textId="77777777"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30817832" w14:textId="77777777"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71ECDA1F"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678CDCD" w14:textId="77777777"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037BF2BD"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451BF827" w14:textId="77777777" w:rsidR="0035631F" w:rsidRDefault="00801A4F" w:rsidP="00801A4F">
      <w:pPr>
        <w:widowControl w:val="0"/>
        <w:tabs>
          <w:tab w:val="left" w:pos="1276"/>
        </w:tabs>
        <w:spacing w:after="160"/>
        <w:ind w:firstLine="567"/>
        <w:jc w:val="both"/>
        <w:rPr>
          <w:ins w:id="7"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6"/>
        <w:t>12</w:t>
      </w:r>
      <w:r w:rsidR="00A6609C" w:rsidRPr="0027573B">
        <w:rPr>
          <w:rFonts w:ascii="GHEA Grapalat" w:hAnsi="GHEA Grapalat"/>
        </w:rPr>
        <w:t xml:space="preserve"> </w:t>
      </w:r>
      <w:r w:rsidR="00853CBA" w:rsidRPr="0027573B">
        <w:rPr>
          <w:rFonts w:ascii="GHEA Grapalat" w:hAnsi="GHEA Grapalat"/>
        </w:rPr>
        <w:t>.</w:t>
      </w:r>
    </w:p>
    <w:p w14:paraId="5D0BD28C"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299931A8"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512C9FA"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7"/>
        <w:t>13</w:t>
      </w:r>
      <w:r w:rsidR="00375E5E">
        <w:rPr>
          <w:rFonts w:ascii="GHEA Grapalat" w:hAnsi="GHEA Grapalat"/>
        </w:rPr>
        <w:t>.</w:t>
      </w:r>
    </w:p>
    <w:p w14:paraId="6CDB74C1"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A1AF08C"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68AFC02" w14:textId="4EB2A4C8"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65C70" w:rsidRPr="00E65C70">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4186919" w14:textId="7C300486" w:rsidR="00D32092" w:rsidRPr="00003EE0"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E65C70" w:rsidRPr="00003EE0">
        <w:rPr>
          <w:rFonts w:ascii="GHEA Grapalat" w:hAnsi="GHEA Grapalat"/>
        </w:rPr>
        <w:t>-</w:t>
      </w:r>
    </w:p>
    <w:p w14:paraId="4784D393"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4DB59308"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02240EF" w14:textId="76FA7D12" w:rsidR="00D70281" w:rsidRPr="00B2678A" w:rsidRDefault="001075CA" w:rsidP="004E0D7A">
      <w:pPr>
        <w:widowControl w:val="0"/>
        <w:tabs>
          <w:tab w:val="left" w:pos="1134"/>
        </w:tabs>
        <w:spacing w:after="160"/>
        <w:ind w:firstLine="567"/>
        <w:jc w:val="both"/>
        <w:rPr>
          <w:rFonts w:ascii="GHEA Grapalat" w:hAnsi="GHEA Grapalat"/>
        </w:rPr>
      </w:pPr>
      <w:r>
        <w:rPr>
          <w:rFonts w:ascii="GHEA Grapalat" w:hAnsi="GHEA Grapalat"/>
          <w:b/>
        </w:rPr>
        <w:t xml:space="preserve">  </w:t>
      </w:r>
    </w:p>
    <w:p w14:paraId="2D21CC8B" w14:textId="77777777" w:rsidR="00D70281" w:rsidRDefault="00D70281" w:rsidP="001075CA">
      <w:pPr>
        <w:widowControl w:val="0"/>
        <w:tabs>
          <w:tab w:val="left" w:pos="1134"/>
        </w:tabs>
        <w:spacing w:after="160"/>
        <w:ind w:firstLine="567"/>
        <w:jc w:val="both"/>
        <w:rPr>
          <w:rFonts w:ascii="GHEA Grapalat" w:hAnsi="GHEA Grapalat"/>
        </w:rPr>
      </w:pPr>
    </w:p>
    <w:p w14:paraId="04B0C16C"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0BF9064F" w14:textId="77777777" w:rsidR="00362FEF" w:rsidRDefault="00362FEF">
      <w:pPr>
        <w:rPr>
          <w:rFonts w:ascii="GHEA Grapalat" w:hAnsi="GHEA Grapalat" w:cs="Sylfaen"/>
        </w:rPr>
      </w:pPr>
      <w:r>
        <w:rPr>
          <w:rFonts w:ascii="GHEA Grapalat" w:hAnsi="GHEA Grapalat" w:cs="Sylfaen"/>
        </w:rPr>
        <w:br w:type="page"/>
      </w:r>
    </w:p>
    <w:p w14:paraId="6B73AF68"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501D1726"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70DFC14" w14:textId="77777777" w:rsidR="003D5CAF" w:rsidRPr="009044F1" w:rsidRDefault="003D5CAF" w:rsidP="005066AC">
      <w:pPr>
        <w:rPr>
          <w:rFonts w:ascii="GHEA Grapalat" w:hAnsi="GHEA Grapalat" w:cs="Arial"/>
          <w:b/>
        </w:rPr>
      </w:pPr>
    </w:p>
    <w:p w14:paraId="3E8C34A0"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3CBC22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AE43ED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8"/>
        <w:t>14</w:t>
      </w:r>
      <w:r w:rsidRPr="009044F1">
        <w:rPr>
          <w:rFonts w:ascii="GHEA Grapalat" w:hAnsi="GHEA Grapalat"/>
        </w:rPr>
        <w:t>.</w:t>
      </w:r>
    </w:p>
    <w:p w14:paraId="014A99F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600670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87C4A8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3443F73" w14:textId="77777777" w:rsidR="00C54730" w:rsidRPr="00182C2E" w:rsidRDefault="00C54730" w:rsidP="00C54730">
      <w:pPr>
        <w:jc w:val="center"/>
        <w:rPr>
          <w:rFonts w:ascii="GHEA Grapalat" w:hAnsi="GHEA Grapalat"/>
          <w:b/>
        </w:rPr>
      </w:pPr>
    </w:p>
    <w:p w14:paraId="7C43008E"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179495D" w14:textId="77777777" w:rsidR="00C54730" w:rsidRPr="00182C2E" w:rsidRDefault="00C54730" w:rsidP="00C54730">
      <w:pPr>
        <w:jc w:val="center"/>
        <w:rPr>
          <w:rFonts w:ascii="GHEA Grapalat" w:hAnsi="GHEA Grapalat"/>
          <w:b/>
        </w:rPr>
      </w:pPr>
    </w:p>
    <w:p w14:paraId="15003F57"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58ABC2E"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66206CD"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BDB5D"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10B400C"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7A4EE37"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D53965D"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ABC343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12C184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3ACC7D2"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67A7D36"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42243C0"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18E135C"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2899EF1"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4A35A52"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9CCBC4D"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E60BEE0"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087563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3044B35"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6C6236C"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A49AC24"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75DCCF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48D5BE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E0A7E09"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391FB10"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259357C"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3659105" w14:textId="77777777" w:rsidR="00AE679C" w:rsidRPr="009044F1" w:rsidRDefault="00AE679C" w:rsidP="00B46D58">
      <w:pPr>
        <w:widowControl w:val="0"/>
        <w:spacing w:after="160"/>
        <w:jc w:val="center"/>
        <w:rPr>
          <w:rFonts w:ascii="GHEA Grapalat" w:hAnsi="GHEA Grapalat" w:cs="Sylfaen"/>
          <w:b/>
        </w:rPr>
      </w:pPr>
    </w:p>
    <w:p w14:paraId="6A791E6B" w14:textId="77777777" w:rsidR="004373E3" w:rsidRDefault="004373E3" w:rsidP="00B46D58">
      <w:pPr>
        <w:rPr>
          <w:rFonts w:ascii="GHEA Grapalat" w:hAnsi="GHEA Grapalat"/>
          <w:b/>
        </w:rPr>
      </w:pPr>
      <w:r>
        <w:rPr>
          <w:rFonts w:ascii="GHEA Grapalat" w:hAnsi="GHEA Grapalat"/>
          <w:b/>
        </w:rPr>
        <w:br w:type="page"/>
      </w:r>
    </w:p>
    <w:p w14:paraId="4390D22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5DAEF7F" w14:textId="77777777" w:rsidR="008842CE" w:rsidRPr="00374F4A" w:rsidRDefault="008842CE" w:rsidP="00B46D58">
      <w:pPr>
        <w:widowControl w:val="0"/>
        <w:spacing w:after="160"/>
        <w:jc w:val="center"/>
        <w:rPr>
          <w:rFonts w:ascii="GHEA Grapalat" w:hAnsi="GHEA Grapalat"/>
          <w:b/>
        </w:rPr>
      </w:pPr>
    </w:p>
    <w:p w14:paraId="5B229FFF" w14:textId="653B5518"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0D7A" w:rsidRPr="004E0D7A">
        <w:rPr>
          <w:rFonts w:ascii="GHEA Grapalat" w:hAnsi="GHEA Grapalat"/>
          <w:b/>
        </w:rPr>
        <w:t>ЗАПРОС КОТИРОВОК</w:t>
      </w:r>
    </w:p>
    <w:p w14:paraId="5A60D0B4" w14:textId="77777777" w:rsidR="00096865" w:rsidRPr="009044F1" w:rsidRDefault="00096865" w:rsidP="00B46D58">
      <w:pPr>
        <w:widowControl w:val="0"/>
        <w:spacing w:after="160"/>
        <w:jc w:val="center"/>
        <w:rPr>
          <w:rFonts w:ascii="GHEA Grapalat" w:hAnsi="GHEA Grapalat"/>
        </w:rPr>
      </w:pPr>
    </w:p>
    <w:p w14:paraId="4F3365C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1D45BB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ACF157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577EAA7"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471C06A" w14:textId="77777777" w:rsidR="008F15B9" w:rsidRDefault="008F15B9" w:rsidP="00B46D58">
      <w:pPr>
        <w:widowControl w:val="0"/>
        <w:spacing w:after="160"/>
        <w:jc w:val="center"/>
        <w:rPr>
          <w:rFonts w:ascii="GHEA Grapalat" w:hAnsi="GHEA Grapalat"/>
          <w:b/>
        </w:rPr>
      </w:pPr>
    </w:p>
    <w:p w14:paraId="7AEF81BD" w14:textId="77777777" w:rsidR="008F15B9" w:rsidRDefault="008F15B9" w:rsidP="00B46D58">
      <w:pPr>
        <w:widowControl w:val="0"/>
        <w:spacing w:after="160"/>
        <w:jc w:val="center"/>
        <w:rPr>
          <w:rFonts w:ascii="GHEA Grapalat" w:hAnsi="GHEA Grapalat"/>
          <w:b/>
        </w:rPr>
      </w:pPr>
    </w:p>
    <w:p w14:paraId="51512A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1DFAC08"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6CD77FAD"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224A08B6"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D3CE126"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39616A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9"/>
        <w:t>15</w:t>
      </w:r>
    </w:p>
    <w:p w14:paraId="5FF069DF" w14:textId="79B02128" w:rsidR="006505D2" w:rsidRPr="00003EE0"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004E0D7A" w:rsidRPr="00003EE0">
        <w:rPr>
          <w:rFonts w:ascii="GHEA Grapalat" w:hAnsi="GHEA Grapalat"/>
        </w:rPr>
        <w:t>-</w:t>
      </w:r>
    </w:p>
    <w:p w14:paraId="251A826E"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14:paraId="050A7774"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D95472C"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2D85F5D"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1CF60B5"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BBDC52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2A40B133"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EDAB11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76C7B43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659700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02CAD6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D059DAB" w14:textId="77777777" w:rsidR="00ED59E0" w:rsidRDefault="00ED59E0" w:rsidP="00B46D58">
      <w:pPr>
        <w:widowControl w:val="0"/>
        <w:tabs>
          <w:tab w:val="left" w:pos="1134"/>
        </w:tabs>
        <w:spacing w:after="160"/>
        <w:ind w:firstLine="567"/>
        <w:jc w:val="both"/>
        <w:rPr>
          <w:rFonts w:ascii="GHEA Grapalat" w:hAnsi="GHEA Grapalat"/>
        </w:rPr>
      </w:pPr>
    </w:p>
    <w:p w14:paraId="7B7E5AA5" w14:textId="77777777" w:rsidR="00ED59E0" w:rsidRDefault="00ED59E0" w:rsidP="00B46D58">
      <w:pPr>
        <w:widowControl w:val="0"/>
        <w:tabs>
          <w:tab w:val="left" w:pos="1134"/>
        </w:tabs>
        <w:spacing w:after="160"/>
        <w:ind w:firstLine="567"/>
        <w:jc w:val="both"/>
        <w:rPr>
          <w:rFonts w:ascii="GHEA Grapalat" w:hAnsi="GHEA Grapalat"/>
        </w:rPr>
      </w:pPr>
    </w:p>
    <w:p w14:paraId="39686E9E" w14:textId="77777777" w:rsidR="00ED59E0" w:rsidRPr="00E267E5" w:rsidRDefault="00ED59E0" w:rsidP="00B46D58">
      <w:pPr>
        <w:widowControl w:val="0"/>
        <w:tabs>
          <w:tab w:val="left" w:pos="1134"/>
        </w:tabs>
        <w:spacing w:after="160"/>
        <w:ind w:firstLine="567"/>
        <w:jc w:val="both"/>
        <w:rPr>
          <w:rFonts w:ascii="GHEA Grapalat" w:hAnsi="GHEA Grapalat"/>
        </w:rPr>
      </w:pPr>
    </w:p>
    <w:p w14:paraId="766874D8" w14:textId="56BBCA56" w:rsidR="00654E19" w:rsidRDefault="00654E19" w:rsidP="00B46D58">
      <w:pPr>
        <w:pStyle w:val="norm"/>
        <w:widowControl w:val="0"/>
        <w:spacing w:after="160" w:line="240" w:lineRule="auto"/>
        <w:ind w:firstLine="284"/>
        <w:jc w:val="right"/>
        <w:rPr>
          <w:rFonts w:ascii="GHEA Grapalat" w:hAnsi="GHEA Grapalat"/>
          <w:b/>
          <w:sz w:val="24"/>
          <w:szCs w:val="24"/>
        </w:rPr>
      </w:pPr>
    </w:p>
    <w:p w14:paraId="7D4E1BC8" w14:textId="388CBFFE" w:rsidR="004E5DFC" w:rsidRDefault="004E5DFC" w:rsidP="00B46D58">
      <w:pPr>
        <w:pStyle w:val="norm"/>
        <w:widowControl w:val="0"/>
        <w:spacing w:after="160" w:line="240" w:lineRule="auto"/>
        <w:ind w:firstLine="284"/>
        <w:jc w:val="right"/>
        <w:rPr>
          <w:rFonts w:ascii="GHEA Grapalat" w:hAnsi="GHEA Grapalat"/>
          <w:b/>
          <w:sz w:val="24"/>
          <w:szCs w:val="24"/>
        </w:rPr>
      </w:pPr>
    </w:p>
    <w:p w14:paraId="0AAE4254" w14:textId="5A3335D4" w:rsidR="004E5DFC" w:rsidRDefault="004E5DFC" w:rsidP="00B46D58">
      <w:pPr>
        <w:pStyle w:val="norm"/>
        <w:widowControl w:val="0"/>
        <w:spacing w:after="160" w:line="240" w:lineRule="auto"/>
        <w:ind w:firstLine="284"/>
        <w:jc w:val="right"/>
        <w:rPr>
          <w:rFonts w:ascii="GHEA Grapalat" w:hAnsi="GHEA Grapalat"/>
          <w:b/>
          <w:sz w:val="24"/>
          <w:szCs w:val="24"/>
        </w:rPr>
      </w:pPr>
    </w:p>
    <w:p w14:paraId="79A4F162" w14:textId="47CD47F8" w:rsidR="004E5DFC" w:rsidRDefault="004E5DFC" w:rsidP="00B46D58">
      <w:pPr>
        <w:pStyle w:val="norm"/>
        <w:widowControl w:val="0"/>
        <w:spacing w:after="160" w:line="240" w:lineRule="auto"/>
        <w:ind w:firstLine="284"/>
        <w:jc w:val="right"/>
        <w:rPr>
          <w:rFonts w:ascii="GHEA Grapalat" w:hAnsi="GHEA Grapalat"/>
          <w:b/>
          <w:sz w:val="24"/>
          <w:szCs w:val="24"/>
        </w:rPr>
      </w:pPr>
    </w:p>
    <w:p w14:paraId="294EC93D" w14:textId="77777777" w:rsidR="004E5DFC" w:rsidRPr="00F677F1" w:rsidRDefault="004E5DFC" w:rsidP="00B46D58">
      <w:pPr>
        <w:pStyle w:val="norm"/>
        <w:widowControl w:val="0"/>
        <w:spacing w:after="160" w:line="240" w:lineRule="auto"/>
        <w:ind w:firstLine="284"/>
        <w:jc w:val="right"/>
        <w:rPr>
          <w:rFonts w:ascii="GHEA Grapalat" w:hAnsi="GHEA Grapalat"/>
          <w:b/>
          <w:sz w:val="24"/>
          <w:szCs w:val="24"/>
        </w:rPr>
      </w:pPr>
    </w:p>
    <w:p w14:paraId="20576D5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509972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6BF8FED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A54B2F4"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2E620D70" w14:textId="672822C0" w:rsidR="00B2572B" w:rsidRPr="005F1BA9" w:rsidRDefault="00B2572B" w:rsidP="00B46D58">
      <w:pPr>
        <w:pStyle w:val="BodyTextIndent3"/>
        <w:widowControl w:val="0"/>
        <w:spacing w:after="160" w:line="240" w:lineRule="auto"/>
        <w:jc w:val="right"/>
        <w:rPr>
          <w:rFonts w:ascii="GHEA Grapalat" w:hAnsi="GHEA Grapalat" w:cs="Arial"/>
          <w:b/>
          <w:sz w:val="24"/>
          <w:szCs w:val="24"/>
          <w:lang w:val="hy-AM"/>
        </w:rPr>
      </w:pPr>
      <w:r w:rsidRPr="00BF4E90">
        <w:rPr>
          <w:rFonts w:ascii="GHEA Grapalat" w:hAnsi="GHEA Grapalat"/>
          <w:b/>
          <w:sz w:val="24"/>
          <w:szCs w:val="24"/>
        </w:rPr>
        <w:t xml:space="preserve">к Приглашению на </w:t>
      </w:r>
      <w:r w:rsidR="004E0D7A" w:rsidRPr="004E0D7A">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D0A7C" w:rsidRPr="007D0A7C">
        <w:rPr>
          <w:rFonts w:ascii="GHEA Grapalat" w:hAnsi="GHEA Grapalat"/>
          <w:color w:val="C00000"/>
          <w:lang w:val="en-US"/>
        </w:rPr>
        <w:t>HM</w:t>
      </w:r>
      <w:r w:rsidR="007D0A7C" w:rsidRPr="007D0A7C">
        <w:rPr>
          <w:rFonts w:ascii="GHEA Grapalat" w:hAnsi="GHEA Grapalat"/>
          <w:color w:val="C00000"/>
        </w:rPr>
        <w:t xml:space="preserve"> </w:t>
      </w:r>
      <w:r w:rsidR="007D0A7C" w:rsidRPr="007D0A7C">
        <w:rPr>
          <w:rFonts w:ascii="GHEA Grapalat" w:hAnsi="GHEA Grapalat"/>
          <w:color w:val="C00000"/>
          <w:lang w:val="en-US"/>
        </w:rPr>
        <w:t>HKHSOH</w:t>
      </w:r>
      <w:r w:rsidR="007D0A7C" w:rsidRPr="007D0A7C">
        <w:rPr>
          <w:rFonts w:ascii="GHEA Grapalat" w:hAnsi="GHEA Grapalat"/>
          <w:color w:val="C00000"/>
        </w:rPr>
        <w:t>-</w:t>
      </w:r>
      <w:proofErr w:type="spellStart"/>
      <w:r w:rsidR="007D0A7C" w:rsidRPr="007D0A7C">
        <w:rPr>
          <w:rFonts w:ascii="GHEA Grapalat" w:hAnsi="GHEA Grapalat"/>
          <w:color w:val="C00000"/>
          <w:lang w:val="en-US"/>
        </w:rPr>
        <w:t>GHAp</w:t>
      </w:r>
      <w:proofErr w:type="spellEnd"/>
      <w:r w:rsidR="007D0A7C" w:rsidRPr="007D0A7C">
        <w:rPr>
          <w:rFonts w:ascii="GHEA Grapalat" w:hAnsi="GHEA Grapalat"/>
          <w:color w:val="C00000"/>
        </w:rPr>
        <w:t>DzB-2024/0</w:t>
      </w:r>
      <w:r w:rsidR="005F1BA9">
        <w:rPr>
          <w:rFonts w:ascii="GHEA Grapalat" w:hAnsi="GHEA Grapalat"/>
          <w:color w:val="C00000"/>
          <w:lang w:val="hy-AM"/>
        </w:rPr>
        <w:t>2</w:t>
      </w:r>
    </w:p>
    <w:p w14:paraId="02AA5084" w14:textId="77777777" w:rsidR="00B2572B" w:rsidRPr="00374F4A" w:rsidRDefault="00B2572B" w:rsidP="00B46D58">
      <w:pPr>
        <w:widowControl w:val="0"/>
        <w:spacing w:after="120"/>
        <w:jc w:val="center"/>
        <w:rPr>
          <w:rFonts w:ascii="GHEA Grapalat" w:hAnsi="GHEA Grapalat" w:cs="Sylfaen"/>
          <w:b/>
        </w:rPr>
      </w:pPr>
    </w:p>
    <w:p w14:paraId="5ADF8EB9"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A75866F" w14:textId="1B0E26B8" w:rsidR="00B2572B" w:rsidRPr="00374F4A" w:rsidRDefault="00B2572B" w:rsidP="004E0D7A">
      <w:pPr>
        <w:pStyle w:val="Heading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в </w:t>
      </w:r>
      <w:r w:rsidR="004E0D7A" w:rsidRPr="004E0D7A">
        <w:rPr>
          <w:rFonts w:ascii="GHEA Grapalat" w:hAnsi="GHEA Grapalat"/>
          <w:color w:val="auto"/>
          <w:sz w:val="24"/>
          <w:szCs w:val="24"/>
        </w:rPr>
        <w:t>запрос котировок</w:t>
      </w:r>
    </w:p>
    <w:p w14:paraId="69B325F7"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8C4662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1907FF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F8A5310"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8A18452" w14:textId="27028A4D"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7D0A7C" w:rsidRPr="007D0A7C">
        <w:rPr>
          <w:rFonts w:ascii="GHEA Grapalat" w:hAnsi="GHEA Grapalat"/>
          <w:color w:val="C00000"/>
          <w:sz w:val="20"/>
          <w:szCs w:val="20"/>
        </w:rPr>
        <w:t xml:space="preserve"> </w:t>
      </w:r>
      <w:r w:rsidR="007D0A7C" w:rsidRPr="007D0A7C">
        <w:rPr>
          <w:rFonts w:ascii="GHEA Grapalat" w:hAnsi="GHEA Grapalat"/>
          <w:color w:val="C00000"/>
          <w:sz w:val="20"/>
          <w:szCs w:val="20"/>
          <w:lang w:val="en-US"/>
        </w:rPr>
        <w:t>HM</w:t>
      </w:r>
      <w:r w:rsidR="007D0A7C" w:rsidRPr="007D0A7C">
        <w:rPr>
          <w:rFonts w:ascii="GHEA Grapalat" w:hAnsi="GHEA Grapalat"/>
          <w:color w:val="C00000"/>
          <w:sz w:val="20"/>
          <w:szCs w:val="20"/>
        </w:rPr>
        <w:t xml:space="preserve"> </w:t>
      </w:r>
      <w:r w:rsidR="007D0A7C" w:rsidRPr="007D0A7C">
        <w:rPr>
          <w:rFonts w:ascii="GHEA Grapalat" w:hAnsi="GHEA Grapalat"/>
          <w:color w:val="C00000"/>
          <w:sz w:val="20"/>
          <w:szCs w:val="20"/>
          <w:lang w:val="en-US"/>
        </w:rPr>
        <w:t>HKHSOH</w:t>
      </w:r>
      <w:r w:rsidR="007D0A7C" w:rsidRPr="007D0A7C">
        <w:rPr>
          <w:rFonts w:ascii="GHEA Grapalat" w:hAnsi="GHEA Grapalat"/>
          <w:color w:val="C00000"/>
          <w:sz w:val="20"/>
          <w:szCs w:val="20"/>
        </w:rPr>
        <w:t>-</w:t>
      </w:r>
      <w:proofErr w:type="spellStart"/>
      <w:r w:rsidR="007D0A7C" w:rsidRPr="007D0A7C">
        <w:rPr>
          <w:rFonts w:ascii="GHEA Grapalat" w:hAnsi="GHEA Grapalat"/>
          <w:color w:val="C00000"/>
          <w:sz w:val="20"/>
          <w:szCs w:val="20"/>
          <w:lang w:val="en-US"/>
        </w:rPr>
        <w:t>GHAp</w:t>
      </w:r>
      <w:proofErr w:type="spellEnd"/>
      <w:r w:rsidR="007D0A7C" w:rsidRPr="007D0A7C">
        <w:rPr>
          <w:rFonts w:ascii="GHEA Grapalat" w:hAnsi="GHEA Grapalat"/>
          <w:color w:val="C00000"/>
          <w:sz w:val="20"/>
          <w:szCs w:val="20"/>
        </w:rPr>
        <w:t>DzB-2024/0</w:t>
      </w:r>
      <w:r w:rsidR="005F1BA9">
        <w:rPr>
          <w:rFonts w:ascii="GHEA Grapalat" w:hAnsi="GHEA Grapalat"/>
          <w:color w:val="C00000"/>
          <w:sz w:val="20"/>
          <w:szCs w:val="20"/>
          <w:lang w:val="hy-AM"/>
        </w:rPr>
        <w:t>2</w:t>
      </w:r>
      <w:r w:rsidR="006132ED">
        <w:rPr>
          <w:rFonts w:ascii="GHEA Grapalat" w:hAnsi="GHEA Grapalat"/>
        </w:rPr>
        <w:t>"</w:t>
      </w:r>
    </w:p>
    <w:p w14:paraId="475E3320"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3DC3DB4" w14:textId="41218A77" w:rsidR="00374F4A" w:rsidRPr="00DA5EA0" w:rsidRDefault="004E0D7A" w:rsidP="00B46D58">
      <w:pPr>
        <w:spacing w:after="160"/>
        <w:jc w:val="both"/>
        <w:rPr>
          <w:rFonts w:ascii="GHEA Grapalat" w:hAnsi="GHEA Grapalat"/>
        </w:rPr>
      </w:pPr>
      <w:r w:rsidRPr="004E0D7A">
        <w:rPr>
          <w:rFonts w:ascii="GHEA Grapalat" w:hAnsi="GHEA Grapalat"/>
          <w:b/>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337C52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D937428"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CDC209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3D9FBD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CA05F66" w14:textId="77777777" w:rsidR="000612B9" w:rsidRDefault="000612B9" w:rsidP="00B46D58">
      <w:pPr>
        <w:jc w:val="both"/>
        <w:rPr>
          <w:rFonts w:ascii="GHEA Grapalat" w:hAnsi="GHEA Grapalat"/>
        </w:rPr>
      </w:pPr>
    </w:p>
    <w:p w14:paraId="4F78872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5DE688E3"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01E4780" w14:textId="77777777" w:rsidR="000612B9" w:rsidRDefault="000612B9" w:rsidP="00B46D58">
      <w:pPr>
        <w:jc w:val="both"/>
        <w:rPr>
          <w:rFonts w:ascii="GHEA Grapalat" w:hAnsi="GHEA Grapalat"/>
        </w:rPr>
      </w:pPr>
    </w:p>
    <w:p w14:paraId="54A9EDF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619F48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CC64E1B" w14:textId="77777777" w:rsidR="00B138F3" w:rsidRDefault="00B138F3" w:rsidP="00B46D58">
      <w:pPr>
        <w:jc w:val="both"/>
        <w:rPr>
          <w:rFonts w:ascii="GHEA Grapalat" w:hAnsi="GHEA Grapalat"/>
        </w:rPr>
      </w:pPr>
    </w:p>
    <w:p w14:paraId="5EAF601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09052234"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4FDD6F2" w14:textId="77777777" w:rsidR="00B138F3" w:rsidRDefault="00B138F3" w:rsidP="00F96993">
      <w:pPr>
        <w:jc w:val="both"/>
        <w:rPr>
          <w:rFonts w:ascii="GHEA Grapalat" w:hAnsi="GHEA Grapalat"/>
        </w:rPr>
      </w:pPr>
    </w:p>
    <w:p w14:paraId="392BC247"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EC8F8C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EFBF195" w14:textId="77777777" w:rsidR="00B16483" w:rsidRDefault="00B16483" w:rsidP="00F96993">
      <w:pPr>
        <w:jc w:val="both"/>
        <w:rPr>
          <w:rFonts w:ascii="GHEA Grapalat" w:hAnsi="GHEA Grapalat"/>
          <w:sz w:val="18"/>
          <w:szCs w:val="18"/>
        </w:rPr>
      </w:pPr>
    </w:p>
    <w:p w14:paraId="026FC96F"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58F54CF"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6B5467E" w14:textId="77777777" w:rsidR="00B16483" w:rsidRPr="00D3436F" w:rsidRDefault="00B16483" w:rsidP="00B16483">
      <w:pPr>
        <w:tabs>
          <w:tab w:val="left" w:pos="7371"/>
        </w:tabs>
        <w:spacing w:after="160"/>
        <w:ind w:left="3544" w:firstLine="3"/>
        <w:jc w:val="both"/>
        <w:rPr>
          <w:rFonts w:ascii="GHEA Grapalat" w:hAnsi="GHEA Grapalat"/>
          <w:sz w:val="16"/>
        </w:rPr>
      </w:pPr>
    </w:p>
    <w:p w14:paraId="635E3094"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F7A91AE"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C3399FB"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32A6D686"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4580B031" w14:textId="77777777" w:rsidR="009E1F0A" w:rsidRPr="004F23CF" w:rsidRDefault="009E1F0A" w:rsidP="009E1F0A">
      <w:pPr>
        <w:rPr>
          <w:rFonts w:ascii="GHEA Grapalat" w:hAnsi="GHEA Grapalat"/>
          <w:i/>
          <w:sz w:val="16"/>
          <w:vertAlign w:val="superscript"/>
          <w:lang w:val="es-ES"/>
        </w:rPr>
      </w:pPr>
    </w:p>
    <w:p w14:paraId="74F415A6" w14:textId="06F0E161"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4E0D7A" w:rsidRPr="004E0D7A">
        <w:rPr>
          <w:rFonts w:ascii="GHEA Grapalat" w:hAnsi="GHEA Grapalat"/>
          <w:b/>
        </w:rPr>
        <w:t>запрос котировок</w:t>
      </w:r>
      <w:r w:rsidR="004E0D7A" w:rsidRPr="004F23CF">
        <w:rPr>
          <w:rFonts w:ascii="GHEA Grapalat" w:hAnsi="GHEA Grapalat"/>
          <w:color w:val="000000" w:themeColor="text1"/>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7D0A7C" w:rsidRPr="007D0A7C">
        <w:rPr>
          <w:rFonts w:ascii="GHEA Grapalat" w:hAnsi="GHEA Grapalat"/>
          <w:color w:val="C00000"/>
          <w:sz w:val="20"/>
          <w:szCs w:val="20"/>
        </w:rPr>
        <w:t xml:space="preserve"> </w:t>
      </w:r>
      <w:r w:rsidR="007D0A7C" w:rsidRPr="007D0A7C">
        <w:rPr>
          <w:rFonts w:ascii="GHEA Grapalat" w:hAnsi="GHEA Grapalat"/>
          <w:color w:val="C00000"/>
          <w:sz w:val="20"/>
          <w:szCs w:val="20"/>
          <w:lang w:val="en-US"/>
        </w:rPr>
        <w:t>HM</w:t>
      </w:r>
      <w:r w:rsidR="007D0A7C" w:rsidRPr="007D0A7C">
        <w:rPr>
          <w:rFonts w:ascii="GHEA Grapalat" w:hAnsi="GHEA Grapalat"/>
          <w:color w:val="C00000"/>
          <w:sz w:val="20"/>
          <w:szCs w:val="20"/>
        </w:rPr>
        <w:t xml:space="preserve"> </w:t>
      </w:r>
      <w:r w:rsidR="007D0A7C" w:rsidRPr="007D0A7C">
        <w:rPr>
          <w:rFonts w:ascii="GHEA Grapalat" w:hAnsi="GHEA Grapalat"/>
          <w:color w:val="C00000"/>
          <w:sz w:val="20"/>
          <w:szCs w:val="20"/>
          <w:lang w:val="en-US"/>
        </w:rPr>
        <w:t>HKHSOH</w:t>
      </w:r>
      <w:r w:rsidR="007D0A7C" w:rsidRPr="007D0A7C">
        <w:rPr>
          <w:rFonts w:ascii="GHEA Grapalat" w:hAnsi="GHEA Grapalat"/>
          <w:color w:val="C00000"/>
          <w:sz w:val="20"/>
          <w:szCs w:val="20"/>
        </w:rPr>
        <w:t>-</w:t>
      </w:r>
      <w:proofErr w:type="spellStart"/>
      <w:r w:rsidR="007D0A7C" w:rsidRPr="007D0A7C">
        <w:rPr>
          <w:rFonts w:ascii="GHEA Grapalat" w:hAnsi="GHEA Grapalat"/>
          <w:color w:val="C00000"/>
          <w:sz w:val="20"/>
          <w:szCs w:val="20"/>
          <w:lang w:val="en-US"/>
        </w:rPr>
        <w:t>GHAp</w:t>
      </w:r>
      <w:proofErr w:type="spellEnd"/>
      <w:r w:rsidR="007D0A7C" w:rsidRPr="007D0A7C">
        <w:rPr>
          <w:rFonts w:ascii="GHEA Grapalat" w:hAnsi="GHEA Grapalat"/>
          <w:color w:val="C00000"/>
          <w:sz w:val="20"/>
          <w:szCs w:val="20"/>
        </w:rPr>
        <w:t>DzB-2024/0</w:t>
      </w:r>
      <w:r w:rsidR="005F1BA9">
        <w:rPr>
          <w:rFonts w:ascii="GHEA Grapalat" w:hAnsi="GHEA Grapalat"/>
          <w:color w:val="C00000"/>
          <w:sz w:val="20"/>
          <w:szCs w:val="20"/>
          <w:lang w:val="hy-AM"/>
        </w:rPr>
        <w:t>2</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52EF76F1" w14:textId="628FB9CF"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007D0A7C" w:rsidRPr="004E0D7A">
        <w:rPr>
          <w:rFonts w:ascii="GHEA Grapalat" w:hAnsi="GHEA Grapalat" w:cs="Sylfaen"/>
          <w:sz w:val="20"/>
        </w:rPr>
        <w:t xml:space="preserve">       </w:t>
      </w:r>
      <w:r w:rsidRPr="004F23CF">
        <w:rPr>
          <w:rFonts w:ascii="GHEA Grapalat" w:hAnsi="GHEA Grapalat"/>
          <w:sz w:val="16"/>
        </w:rPr>
        <w:t>наименование участника</w:t>
      </w:r>
    </w:p>
    <w:p w14:paraId="47B2DC4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33B9A31A" w14:textId="268BFAA8"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E0D7A" w:rsidRPr="004E0D7A">
        <w:rPr>
          <w:rFonts w:ascii="GHEA Grapalat" w:hAnsi="GHEA Grapalat"/>
          <w:b/>
        </w:rPr>
        <w:t>запрос котировок</w:t>
      </w:r>
      <w:r w:rsidR="004E0D7A" w:rsidRPr="00AF791F">
        <w:rPr>
          <w:rFonts w:ascii="GHEA Grapalat" w:hAnsi="GHEA Grapalat"/>
        </w:rPr>
        <w:t xml:space="preserve"> </w:t>
      </w:r>
      <w:r w:rsidRPr="00AF791F">
        <w:rPr>
          <w:rFonts w:ascii="GHEA Grapalat" w:hAnsi="GHEA Grapalat"/>
        </w:rPr>
        <w:t>под кодом "</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5F1BA9">
        <w:rPr>
          <w:rFonts w:ascii="GHEA Grapalat" w:hAnsi="GHEA Grapalat"/>
          <w:color w:val="C00000"/>
          <w:sz w:val="20"/>
          <w:szCs w:val="20"/>
          <w:lang w:val="hy-AM"/>
        </w:rPr>
        <w:t>2</w:t>
      </w:r>
      <w:r w:rsidRPr="00AF791F">
        <w:rPr>
          <w:rFonts w:ascii="GHEA Grapalat" w:hAnsi="GHEA Grapalat"/>
        </w:rPr>
        <w:t>"*</w:t>
      </w:r>
    </w:p>
    <w:p w14:paraId="73B2FA54"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343A5935" w14:textId="0518C27E"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E0D7A" w:rsidRPr="004E0D7A">
        <w:rPr>
          <w:rFonts w:ascii="GHEA Grapalat" w:hAnsi="GHEA Grapalat"/>
          <w:b/>
        </w:rPr>
        <w:t>запрос котировок</w:t>
      </w:r>
      <w:r w:rsidR="004E0D7A">
        <w:rPr>
          <w:rFonts w:ascii="GHEA Grapalat" w:hAnsi="GHEA Grapalat"/>
        </w:rPr>
        <w:t xml:space="preserve"> </w:t>
      </w:r>
      <w:r>
        <w:rPr>
          <w:rFonts w:ascii="GHEA Grapalat" w:hAnsi="GHEA Grapalat"/>
        </w:rPr>
        <w:t xml:space="preserve">случая     одновременного </w:t>
      </w:r>
    </w:p>
    <w:p w14:paraId="3D7D2749"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558FDFB"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2142D39"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B17AF89"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6B5EDB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C6D623E" w14:textId="77777777" w:rsidR="006B3E56" w:rsidRDefault="006B3E56" w:rsidP="00B46D58">
      <w:pPr>
        <w:widowControl w:val="0"/>
        <w:spacing w:after="160"/>
        <w:jc w:val="both"/>
        <w:rPr>
          <w:ins w:id="8"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4B5EB991"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0C01CFBD"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C8B33E4"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0"/>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43528E71" w14:textId="77777777" w:rsidR="00923711" w:rsidRDefault="00923711">
      <w:pPr>
        <w:rPr>
          <w:rFonts w:ascii="GHEA Grapalat" w:hAnsi="GHEA Grapalat"/>
        </w:rPr>
      </w:pPr>
    </w:p>
    <w:p w14:paraId="512F4C02" w14:textId="77777777" w:rsidR="00110534" w:rsidRDefault="00F36AD3" w:rsidP="00B46D58">
      <w:pPr>
        <w:jc w:val="both"/>
        <w:rPr>
          <w:rFonts w:ascii="GHEA Grapalat" w:hAnsi="GHEA Grapalat"/>
        </w:rPr>
      </w:pPr>
      <w:r>
        <w:rPr>
          <w:rFonts w:ascii="GHEA Grapalat" w:hAnsi="GHEA Grapalat"/>
        </w:rPr>
        <w:t xml:space="preserve"> </w:t>
      </w:r>
    </w:p>
    <w:p w14:paraId="1E83C318"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FE02571"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150942F6"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1F5A81DB" w14:textId="77777777" w:rsidR="00F855BB" w:rsidRDefault="00F855BB" w:rsidP="00B46D58">
      <w:pPr>
        <w:tabs>
          <w:tab w:val="left" w:pos="7371"/>
        </w:tabs>
        <w:spacing w:after="160"/>
        <w:ind w:left="3544" w:firstLine="3"/>
        <w:jc w:val="both"/>
        <w:rPr>
          <w:rFonts w:ascii="GHEA Grapalat" w:hAnsi="GHEA Grapalat"/>
          <w:sz w:val="16"/>
          <w:lang w:val="hy-AM"/>
        </w:rPr>
      </w:pPr>
    </w:p>
    <w:p w14:paraId="6E3461A8"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6A936596" w14:textId="77777777" w:rsidR="006B3E56" w:rsidRPr="00D3436F" w:rsidRDefault="006B3E56" w:rsidP="00B46D58">
      <w:pPr>
        <w:tabs>
          <w:tab w:val="left" w:pos="7371"/>
        </w:tabs>
        <w:spacing w:after="160"/>
        <w:ind w:left="3544" w:firstLine="3"/>
        <w:jc w:val="both"/>
        <w:rPr>
          <w:rFonts w:ascii="GHEA Grapalat" w:hAnsi="GHEA Grapalat"/>
          <w:sz w:val="16"/>
        </w:rPr>
      </w:pPr>
    </w:p>
    <w:p w14:paraId="33AD1990" w14:textId="77777777" w:rsidR="006B3E56" w:rsidRPr="00770B03" w:rsidRDefault="006B3E56" w:rsidP="00B46D58">
      <w:pPr>
        <w:tabs>
          <w:tab w:val="left" w:pos="7371"/>
        </w:tabs>
        <w:spacing w:after="160"/>
        <w:ind w:left="3544" w:firstLine="3"/>
        <w:jc w:val="both"/>
        <w:rPr>
          <w:rFonts w:ascii="GHEA Grapalat" w:hAnsi="GHEA Grapalat"/>
          <w:sz w:val="16"/>
        </w:rPr>
      </w:pPr>
    </w:p>
    <w:p w14:paraId="12BA7CA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74C2C1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044550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87E01B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514E16F" w14:textId="77777777" w:rsidR="00123294" w:rsidRDefault="00123294" w:rsidP="00B46D58">
      <w:pPr>
        <w:rPr>
          <w:rFonts w:ascii="GHEA Grapalat" w:hAnsi="GHEA Grapalat"/>
          <w:b/>
        </w:rPr>
      </w:pPr>
      <w:r>
        <w:rPr>
          <w:rFonts w:ascii="GHEA Grapalat" w:hAnsi="GHEA Grapalat"/>
          <w:b/>
        </w:rPr>
        <w:br w:type="page"/>
      </w:r>
    </w:p>
    <w:p w14:paraId="1D194741" w14:textId="77777777" w:rsidR="00B048B2" w:rsidRDefault="00B048B2" w:rsidP="00B46D58">
      <w:pPr>
        <w:rPr>
          <w:rFonts w:ascii="GHEA Grapalat" w:hAnsi="GHEA Grapalat"/>
          <w:b/>
        </w:rPr>
      </w:pPr>
    </w:p>
    <w:p w14:paraId="6DCF399D"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41E2344C" w14:textId="39DDE86A"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0D7A" w:rsidRPr="004E0D7A">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D03F1C" w:rsidRPr="00D03F1C">
        <w:rPr>
          <w:rFonts w:ascii="GHEA Grapalat" w:hAnsi="GHEA Grapalat"/>
          <w:color w:val="C00000"/>
        </w:rPr>
        <w:t xml:space="preserve"> </w:t>
      </w:r>
      <w:r w:rsidR="00D03F1C" w:rsidRPr="007D0A7C">
        <w:rPr>
          <w:rFonts w:ascii="GHEA Grapalat" w:hAnsi="GHEA Grapalat"/>
          <w:color w:val="C00000"/>
          <w:lang w:val="en-US"/>
        </w:rPr>
        <w:t>HM</w:t>
      </w:r>
      <w:r w:rsidR="00D03F1C" w:rsidRPr="007D0A7C">
        <w:rPr>
          <w:rFonts w:ascii="GHEA Grapalat" w:hAnsi="GHEA Grapalat"/>
          <w:color w:val="C00000"/>
        </w:rPr>
        <w:t xml:space="preserve"> </w:t>
      </w:r>
      <w:r w:rsidR="00D03F1C" w:rsidRPr="007D0A7C">
        <w:rPr>
          <w:rFonts w:ascii="GHEA Grapalat" w:hAnsi="GHEA Grapalat"/>
          <w:color w:val="C00000"/>
          <w:lang w:val="en-US"/>
        </w:rPr>
        <w:t>HKHSOH</w:t>
      </w:r>
      <w:r w:rsidR="00D03F1C" w:rsidRPr="007D0A7C">
        <w:rPr>
          <w:rFonts w:ascii="GHEA Grapalat" w:hAnsi="GHEA Grapalat"/>
          <w:color w:val="C00000"/>
        </w:rPr>
        <w:t>-</w:t>
      </w:r>
      <w:proofErr w:type="spellStart"/>
      <w:r w:rsidR="00D03F1C" w:rsidRPr="007D0A7C">
        <w:rPr>
          <w:rFonts w:ascii="GHEA Grapalat" w:hAnsi="GHEA Grapalat"/>
          <w:color w:val="C00000"/>
          <w:lang w:val="en-US"/>
        </w:rPr>
        <w:t>GHAp</w:t>
      </w:r>
      <w:proofErr w:type="spellEnd"/>
      <w:r w:rsidR="00D03F1C" w:rsidRPr="007D0A7C">
        <w:rPr>
          <w:rFonts w:ascii="GHEA Grapalat" w:hAnsi="GHEA Grapalat"/>
          <w:color w:val="C00000"/>
        </w:rPr>
        <w:t>DzB-2024/0</w:t>
      </w:r>
      <w:r w:rsidR="005F1BA9">
        <w:rPr>
          <w:rFonts w:ascii="GHEA Grapalat" w:hAnsi="GHEA Grapalat"/>
          <w:color w:val="C00000"/>
          <w:lang w:val="hy-AM"/>
        </w:rPr>
        <w:t>2</w:t>
      </w:r>
      <w:r>
        <w:rPr>
          <w:rFonts w:ascii="GHEA Grapalat" w:hAnsi="GHEA Grapalat"/>
          <w:b/>
          <w:sz w:val="24"/>
          <w:szCs w:val="24"/>
        </w:rPr>
        <w:t>"</w:t>
      </w:r>
      <w:r>
        <w:rPr>
          <w:rStyle w:val="FootnoteReference"/>
          <w:rFonts w:ascii="GHEA Grapalat" w:hAnsi="GHEA Grapalat"/>
          <w:b/>
          <w:sz w:val="24"/>
          <w:szCs w:val="24"/>
        </w:rPr>
        <w:footnoteReference w:customMarkFollows="1" w:id="11"/>
        <w:t>*</w:t>
      </w:r>
    </w:p>
    <w:p w14:paraId="1DFD0F9E" w14:textId="77777777" w:rsidR="00D043C1" w:rsidRPr="009044F1" w:rsidRDefault="00D043C1" w:rsidP="00D043C1">
      <w:pPr>
        <w:widowControl w:val="0"/>
        <w:spacing w:after="160"/>
        <w:ind w:left="567" w:right="565"/>
        <w:jc w:val="center"/>
        <w:rPr>
          <w:rFonts w:ascii="GHEA Grapalat" w:hAnsi="GHEA Grapalat"/>
          <w:b/>
        </w:rPr>
      </w:pPr>
    </w:p>
    <w:p w14:paraId="104CE93B"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719C4530"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13172A97"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7AC9A8E9" w14:textId="541FD80A"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2561EC7B"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8B9EBA6" w14:textId="13B65EDA"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4E0D7A" w:rsidRPr="004E0D7A">
        <w:rPr>
          <w:rFonts w:ascii="GHEA Grapalat" w:hAnsi="GHEA Grapalat"/>
          <w:b/>
        </w:rPr>
        <w:t>запрос котировок</w:t>
      </w:r>
      <w:r w:rsidR="004E0D7A" w:rsidRPr="009044F1">
        <w:rPr>
          <w:rFonts w:ascii="GHEA Grapalat" w:hAnsi="GHEA Grapalat"/>
        </w:rPr>
        <w:t xml:space="preserve"> </w:t>
      </w:r>
      <w:r w:rsidRPr="009044F1">
        <w:rPr>
          <w:rFonts w:ascii="GHEA Grapalat" w:hAnsi="GHEA Grapalat"/>
        </w:rPr>
        <w:t xml:space="preserve">под кодом </w:t>
      </w:r>
      <w:r>
        <w:rPr>
          <w:rFonts w:ascii="GHEA Grapalat" w:hAnsi="GHEA Grapalat"/>
        </w:rPr>
        <w:t>"</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5F1BA9">
        <w:rPr>
          <w:rFonts w:ascii="GHEA Grapalat" w:hAnsi="GHEA Grapalat"/>
          <w:color w:val="C00000"/>
          <w:sz w:val="20"/>
          <w:szCs w:val="20"/>
          <w:lang w:val="hy-AM"/>
        </w:rPr>
        <w:t>2</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132C9B98" w14:textId="77777777" w:rsidTr="00FF3F2A">
        <w:tc>
          <w:tcPr>
            <w:tcW w:w="1042" w:type="dxa"/>
            <w:vMerge w:val="restart"/>
            <w:vAlign w:val="center"/>
          </w:tcPr>
          <w:p w14:paraId="4F920549" w14:textId="77777777" w:rsidR="00EE1022" w:rsidRDefault="00EE1022" w:rsidP="00FF3F2A">
            <w:pPr>
              <w:widowControl w:val="0"/>
              <w:jc w:val="center"/>
              <w:rPr>
                <w:rFonts w:ascii="GHEA Grapalat" w:hAnsi="GHEA Grapalat"/>
                <w:b/>
                <w:sz w:val="20"/>
                <w:szCs w:val="20"/>
              </w:rPr>
            </w:pPr>
          </w:p>
          <w:p w14:paraId="2FE1B46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0D1FEE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7E90364" w14:textId="77777777" w:rsidTr="000811C1">
        <w:trPr>
          <w:trHeight w:val="696"/>
        </w:trPr>
        <w:tc>
          <w:tcPr>
            <w:tcW w:w="1042" w:type="dxa"/>
            <w:vMerge/>
            <w:vAlign w:val="center"/>
          </w:tcPr>
          <w:p w14:paraId="3159C820"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5C5F318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4AFCE01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22D25F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79179375"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880D7F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1E98D9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5E7B70F2" w14:textId="77777777" w:rsidTr="00FF3F2A">
        <w:tc>
          <w:tcPr>
            <w:tcW w:w="1042" w:type="dxa"/>
          </w:tcPr>
          <w:p w14:paraId="6133D5A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1C97C4E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0569A0F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05115C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01BD11F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4D660931"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1AEB7DFF" w14:textId="77777777" w:rsidTr="00FF3F2A">
        <w:tc>
          <w:tcPr>
            <w:tcW w:w="1042" w:type="dxa"/>
          </w:tcPr>
          <w:p w14:paraId="40A8E41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2A42D03F"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03BD9D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32064CB"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CC7A43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51F40EE0"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0AFFB43A" w14:textId="77777777" w:rsidTr="00FF3F2A">
        <w:tc>
          <w:tcPr>
            <w:tcW w:w="1042" w:type="dxa"/>
          </w:tcPr>
          <w:p w14:paraId="574D523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4C57D2C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03D40F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28F1C0B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D7BBBF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6EE60FF9"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3F1C" w:rsidRPr="00206AF8" w14:paraId="5B76D5AE" w14:textId="77777777" w:rsidTr="00FF3F2A">
        <w:tc>
          <w:tcPr>
            <w:tcW w:w="1042" w:type="dxa"/>
          </w:tcPr>
          <w:p w14:paraId="74A99AEB"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605" w:type="dxa"/>
          </w:tcPr>
          <w:p w14:paraId="29A91006"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463" w:type="dxa"/>
          </w:tcPr>
          <w:p w14:paraId="55D88A53"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699" w:type="dxa"/>
          </w:tcPr>
          <w:p w14:paraId="6F3F6B51"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727" w:type="dxa"/>
          </w:tcPr>
          <w:p w14:paraId="6F04E21B"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750" w:type="dxa"/>
          </w:tcPr>
          <w:p w14:paraId="2963245D" w14:textId="77777777" w:rsidR="00D03F1C" w:rsidRPr="00206AF8" w:rsidRDefault="00D03F1C" w:rsidP="00FF3F2A">
            <w:pPr>
              <w:pStyle w:val="Heading3"/>
              <w:keepNext w:val="0"/>
              <w:widowControl w:val="0"/>
              <w:spacing w:line="240" w:lineRule="auto"/>
              <w:jc w:val="left"/>
              <w:rPr>
                <w:rFonts w:ascii="GHEA Grapalat" w:hAnsi="GHEA Grapalat"/>
                <w:b/>
              </w:rPr>
            </w:pPr>
          </w:p>
        </w:tc>
      </w:tr>
      <w:tr w:rsidR="00D03F1C" w:rsidRPr="00206AF8" w14:paraId="44C92228" w14:textId="77777777" w:rsidTr="00FF3F2A">
        <w:tc>
          <w:tcPr>
            <w:tcW w:w="1042" w:type="dxa"/>
          </w:tcPr>
          <w:p w14:paraId="2442DD16"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605" w:type="dxa"/>
          </w:tcPr>
          <w:p w14:paraId="34286ADC"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463" w:type="dxa"/>
          </w:tcPr>
          <w:p w14:paraId="0D9859E9"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699" w:type="dxa"/>
          </w:tcPr>
          <w:p w14:paraId="28BDE6E9"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727" w:type="dxa"/>
          </w:tcPr>
          <w:p w14:paraId="18503304" w14:textId="77777777" w:rsidR="00D03F1C" w:rsidRPr="00206AF8" w:rsidRDefault="00D03F1C" w:rsidP="00FF3F2A">
            <w:pPr>
              <w:pStyle w:val="Heading3"/>
              <w:keepNext w:val="0"/>
              <w:widowControl w:val="0"/>
              <w:spacing w:line="240" w:lineRule="auto"/>
              <w:jc w:val="left"/>
              <w:rPr>
                <w:rFonts w:ascii="GHEA Grapalat" w:hAnsi="GHEA Grapalat"/>
                <w:b/>
              </w:rPr>
            </w:pPr>
          </w:p>
        </w:tc>
        <w:tc>
          <w:tcPr>
            <w:tcW w:w="1750" w:type="dxa"/>
          </w:tcPr>
          <w:p w14:paraId="57C1E709" w14:textId="77777777" w:rsidR="00D03F1C" w:rsidRPr="00206AF8" w:rsidRDefault="00D03F1C" w:rsidP="00FF3F2A">
            <w:pPr>
              <w:pStyle w:val="Heading3"/>
              <w:keepNext w:val="0"/>
              <w:widowControl w:val="0"/>
              <w:spacing w:line="240" w:lineRule="auto"/>
              <w:jc w:val="left"/>
              <w:rPr>
                <w:rFonts w:ascii="GHEA Grapalat" w:hAnsi="GHEA Grapalat"/>
                <w:b/>
              </w:rPr>
            </w:pPr>
          </w:p>
        </w:tc>
      </w:tr>
    </w:tbl>
    <w:p w14:paraId="0EB1D6C9" w14:textId="77777777" w:rsidR="00D043C1" w:rsidRDefault="00D043C1" w:rsidP="00D043C1">
      <w:pPr>
        <w:widowControl w:val="0"/>
        <w:tabs>
          <w:tab w:val="left" w:pos="6804"/>
        </w:tabs>
        <w:jc w:val="center"/>
        <w:rPr>
          <w:rFonts w:ascii="GHEA Grapalat" w:hAnsi="GHEA Grapalat"/>
          <w:lang w:val="en-US"/>
        </w:rPr>
      </w:pPr>
    </w:p>
    <w:p w14:paraId="57899BF5"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530F605"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25B0CDC" w14:textId="77777777" w:rsidR="00D043C1" w:rsidRPr="008875C7" w:rsidRDefault="00D043C1" w:rsidP="00D043C1">
      <w:pPr>
        <w:widowControl w:val="0"/>
        <w:spacing w:after="160"/>
        <w:jc w:val="right"/>
        <w:rPr>
          <w:rFonts w:ascii="GHEA Grapalat" w:hAnsi="GHEA Grapalat"/>
        </w:rPr>
      </w:pPr>
    </w:p>
    <w:p w14:paraId="0A09351C"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1E4716D7" w14:textId="77777777" w:rsidR="00D043C1" w:rsidRDefault="00D043C1" w:rsidP="00D043C1">
      <w:pPr>
        <w:rPr>
          <w:rFonts w:ascii="GHEA Grapalat" w:hAnsi="GHEA Grapalat"/>
        </w:rPr>
      </w:pPr>
      <w:r>
        <w:rPr>
          <w:rFonts w:ascii="GHEA Grapalat" w:hAnsi="GHEA Grapalat"/>
        </w:rPr>
        <w:br w:type="page"/>
      </w:r>
    </w:p>
    <w:p w14:paraId="2843FB44"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30B2C47" w14:textId="6C1C669A"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4E0D7A" w:rsidRPr="004E0D7A">
        <w:rPr>
          <w:rFonts w:ascii="GHEA Grapalat" w:hAnsi="GHEA Grapalat"/>
          <w:b/>
        </w:rPr>
        <w:t>запрос котировок</w:t>
      </w:r>
    </w:p>
    <w:p w14:paraId="6EAE920E" w14:textId="7830F4E0"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D03F1C" w:rsidRPr="00D03F1C">
        <w:rPr>
          <w:rFonts w:ascii="GHEA Grapalat" w:hAnsi="GHEA Grapalat"/>
          <w:i w:val="0"/>
          <w:color w:val="C00000"/>
        </w:rPr>
        <w:t xml:space="preserve"> </w:t>
      </w:r>
      <w:r w:rsidR="00D03F1C" w:rsidRPr="007D0A7C">
        <w:rPr>
          <w:rFonts w:ascii="GHEA Grapalat" w:hAnsi="GHEA Grapalat"/>
          <w:i w:val="0"/>
          <w:color w:val="C00000"/>
          <w:lang w:val="en-US"/>
        </w:rPr>
        <w:t>HM</w:t>
      </w:r>
      <w:r w:rsidR="00D03F1C" w:rsidRPr="007D0A7C">
        <w:rPr>
          <w:rFonts w:ascii="GHEA Grapalat" w:hAnsi="GHEA Grapalat"/>
          <w:i w:val="0"/>
          <w:color w:val="C00000"/>
        </w:rPr>
        <w:t xml:space="preserve"> </w:t>
      </w:r>
      <w:r w:rsidR="00D03F1C" w:rsidRPr="007D0A7C">
        <w:rPr>
          <w:rFonts w:ascii="GHEA Grapalat" w:hAnsi="GHEA Grapalat"/>
          <w:i w:val="0"/>
          <w:color w:val="C00000"/>
          <w:lang w:val="en-US"/>
        </w:rPr>
        <w:t>HKHSOH</w:t>
      </w:r>
      <w:r w:rsidR="00D03F1C" w:rsidRPr="007D0A7C">
        <w:rPr>
          <w:rFonts w:ascii="GHEA Grapalat" w:hAnsi="GHEA Grapalat"/>
          <w:i w:val="0"/>
          <w:color w:val="C00000"/>
        </w:rPr>
        <w:t>-</w:t>
      </w:r>
      <w:proofErr w:type="spellStart"/>
      <w:r w:rsidR="00D03F1C" w:rsidRPr="007D0A7C">
        <w:rPr>
          <w:rFonts w:ascii="GHEA Grapalat" w:hAnsi="GHEA Grapalat"/>
          <w:i w:val="0"/>
          <w:color w:val="C00000"/>
          <w:lang w:val="en-US"/>
        </w:rPr>
        <w:t>GHAp</w:t>
      </w:r>
      <w:proofErr w:type="spellEnd"/>
      <w:r w:rsidR="00D03F1C" w:rsidRPr="007D0A7C">
        <w:rPr>
          <w:rFonts w:ascii="GHEA Grapalat" w:hAnsi="GHEA Grapalat"/>
          <w:i w:val="0"/>
          <w:color w:val="C00000"/>
        </w:rPr>
        <w:t>DzB-2024/0</w:t>
      </w:r>
      <w:r w:rsidR="005F1BA9">
        <w:rPr>
          <w:rFonts w:ascii="GHEA Grapalat" w:hAnsi="GHEA Grapalat"/>
          <w:i w:val="0"/>
          <w:color w:val="C00000"/>
          <w:lang w:val="hy-AM"/>
        </w:rPr>
        <w:t>2</w:t>
      </w:r>
      <w:r>
        <w:rPr>
          <w:rFonts w:ascii="GHEA Grapalat" w:hAnsi="GHEA Grapalat"/>
          <w:b/>
          <w:sz w:val="24"/>
          <w:szCs w:val="24"/>
        </w:rPr>
        <w:t>"</w:t>
      </w:r>
    </w:p>
    <w:p w14:paraId="3A26235D" w14:textId="77777777" w:rsidR="00F016A2" w:rsidRDefault="00F016A2">
      <w:pPr>
        <w:rPr>
          <w:rFonts w:ascii="GHEA Grapalat" w:hAnsi="GHEA Grapalat"/>
          <w:b/>
        </w:rPr>
      </w:pPr>
    </w:p>
    <w:p w14:paraId="64277F6C"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5A504DDD"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55C80C3F" w14:textId="77777777" w:rsidR="00F016A2" w:rsidRPr="00ED3A13" w:rsidRDefault="00F016A2" w:rsidP="00F016A2">
      <w:pPr>
        <w:ind w:left="360" w:hanging="360"/>
        <w:jc w:val="center"/>
        <w:rPr>
          <w:rFonts w:ascii="GHEA Grapalat" w:eastAsia="GHEA Grapalat" w:hAnsi="GHEA Grapalat" w:cs="GHEA Grapalat"/>
          <w:b/>
        </w:rPr>
      </w:pPr>
    </w:p>
    <w:p w14:paraId="768ABB7A"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3473B6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6F2AB5A6" w14:textId="77777777" w:rsidTr="006D2CDF">
        <w:tc>
          <w:tcPr>
            <w:tcW w:w="2836" w:type="dxa"/>
            <w:shd w:val="clear" w:color="auto" w:fill="D9E2F3"/>
            <w:vAlign w:val="center"/>
          </w:tcPr>
          <w:p w14:paraId="1EBF5A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E07754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1F9F46" w14:textId="77777777" w:rsidTr="006D2CDF">
        <w:tc>
          <w:tcPr>
            <w:tcW w:w="2836" w:type="dxa"/>
            <w:shd w:val="clear" w:color="auto" w:fill="D9E2F3"/>
            <w:vAlign w:val="center"/>
          </w:tcPr>
          <w:p w14:paraId="54879C7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18B32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AD4367" w14:textId="77777777" w:rsidTr="006D2CDF">
        <w:tc>
          <w:tcPr>
            <w:tcW w:w="2836" w:type="dxa"/>
            <w:shd w:val="clear" w:color="auto" w:fill="D9E2F3"/>
            <w:vAlign w:val="center"/>
          </w:tcPr>
          <w:p w14:paraId="4C2DF5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A37D9D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4B689E" w14:textId="77777777" w:rsidTr="006D2CDF">
        <w:tc>
          <w:tcPr>
            <w:tcW w:w="2836" w:type="dxa"/>
            <w:shd w:val="clear" w:color="auto" w:fill="D9E2F3"/>
            <w:vAlign w:val="center"/>
          </w:tcPr>
          <w:p w14:paraId="70FFC3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F0EF7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66C4AE" w14:textId="77777777" w:rsidTr="006D2CDF">
        <w:tc>
          <w:tcPr>
            <w:tcW w:w="2836" w:type="dxa"/>
            <w:shd w:val="clear" w:color="auto" w:fill="D9E2F3"/>
            <w:vAlign w:val="center"/>
          </w:tcPr>
          <w:p w14:paraId="13F93D7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BB8677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252BA7" w14:textId="77777777" w:rsidTr="006D2CDF">
        <w:tc>
          <w:tcPr>
            <w:tcW w:w="2836" w:type="dxa"/>
            <w:shd w:val="clear" w:color="auto" w:fill="D9E2F3"/>
            <w:vAlign w:val="center"/>
          </w:tcPr>
          <w:p w14:paraId="1D942FB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8F8280C"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39E553B4" w14:textId="77777777" w:rsidTr="006D2CDF">
        <w:tc>
          <w:tcPr>
            <w:tcW w:w="2836" w:type="dxa"/>
            <w:shd w:val="clear" w:color="auto" w:fill="D9E2F3"/>
            <w:vAlign w:val="center"/>
          </w:tcPr>
          <w:p w14:paraId="0408709A"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2D469A2"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2DC8F0C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A9BD35" w14:textId="77777777" w:rsidTr="006D2CDF">
        <w:tc>
          <w:tcPr>
            <w:tcW w:w="2835" w:type="dxa"/>
            <w:shd w:val="clear" w:color="auto" w:fill="D9E2F3"/>
            <w:vAlign w:val="center"/>
          </w:tcPr>
          <w:p w14:paraId="10CA4B6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BBB75F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33D48B" w14:textId="77777777" w:rsidTr="006D2CDF">
        <w:trPr>
          <w:trHeight w:val="1487"/>
        </w:trPr>
        <w:tc>
          <w:tcPr>
            <w:tcW w:w="2835" w:type="dxa"/>
            <w:shd w:val="clear" w:color="auto" w:fill="D9E2F3"/>
            <w:vAlign w:val="center"/>
          </w:tcPr>
          <w:p w14:paraId="07CC55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4F4036A" w14:textId="77777777" w:rsidR="00F016A2" w:rsidRPr="00FD1EE4" w:rsidRDefault="00F016A2" w:rsidP="006D2CDF">
            <w:pPr>
              <w:spacing w:before="240" w:after="240"/>
              <w:rPr>
                <w:rFonts w:ascii="GHEA Grapalat" w:eastAsia="GHEA Grapalat" w:hAnsi="GHEA Grapalat" w:cs="GHEA Grapalat"/>
              </w:rPr>
            </w:pPr>
          </w:p>
        </w:tc>
      </w:tr>
    </w:tbl>
    <w:p w14:paraId="3F6DCCE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E5A1F43" w14:textId="77777777" w:rsidTr="006D2CDF">
        <w:tc>
          <w:tcPr>
            <w:tcW w:w="2835" w:type="dxa"/>
            <w:shd w:val="clear" w:color="auto" w:fill="D9E2F3"/>
            <w:vAlign w:val="center"/>
          </w:tcPr>
          <w:p w14:paraId="725BD10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76DE79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E3C97A" w14:textId="77777777" w:rsidTr="006D2CDF">
        <w:tc>
          <w:tcPr>
            <w:tcW w:w="2835" w:type="dxa"/>
            <w:shd w:val="clear" w:color="auto" w:fill="D9E2F3"/>
            <w:vAlign w:val="center"/>
          </w:tcPr>
          <w:p w14:paraId="426E28E7"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1723FE6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2900597" w14:textId="77777777" w:rsidTr="006D2CDF">
        <w:tc>
          <w:tcPr>
            <w:tcW w:w="2835" w:type="dxa"/>
            <w:shd w:val="clear" w:color="auto" w:fill="D9E2F3"/>
            <w:vAlign w:val="center"/>
          </w:tcPr>
          <w:p w14:paraId="6FB52429"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33926BE" w14:textId="77777777" w:rsidR="00F016A2" w:rsidRPr="00FD1EE4" w:rsidRDefault="00F016A2" w:rsidP="006D2CDF">
            <w:pPr>
              <w:spacing w:before="240" w:after="240"/>
              <w:rPr>
                <w:rFonts w:ascii="GHEA Grapalat" w:eastAsia="GHEA Grapalat" w:hAnsi="GHEA Grapalat" w:cs="GHEA Grapalat"/>
              </w:rPr>
            </w:pPr>
          </w:p>
        </w:tc>
      </w:tr>
    </w:tbl>
    <w:p w14:paraId="3A333F08" w14:textId="77777777" w:rsidR="00F016A2" w:rsidRPr="00FD1EE4" w:rsidRDefault="00F016A2" w:rsidP="00F016A2">
      <w:pPr>
        <w:rPr>
          <w:rFonts w:ascii="GHEA Grapalat" w:eastAsia="GHEA Grapalat" w:hAnsi="GHEA Grapalat" w:cs="GHEA Grapalat"/>
        </w:rPr>
      </w:pPr>
    </w:p>
    <w:p w14:paraId="5B05F331"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0E4F7E1D"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AA5D3D0"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31D3286" w14:textId="77777777" w:rsidTr="006D2CDF">
        <w:tc>
          <w:tcPr>
            <w:tcW w:w="2835" w:type="dxa"/>
            <w:shd w:val="clear" w:color="auto" w:fill="D9E2F3"/>
            <w:vAlign w:val="center"/>
          </w:tcPr>
          <w:p w14:paraId="66BB8BA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3E995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A2ADE1F" w14:textId="77777777" w:rsidTr="006D2CDF">
        <w:tc>
          <w:tcPr>
            <w:tcW w:w="2835" w:type="dxa"/>
            <w:shd w:val="clear" w:color="auto" w:fill="D9E2F3"/>
            <w:vAlign w:val="center"/>
          </w:tcPr>
          <w:p w14:paraId="422829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9B9DB9D" w14:textId="77777777" w:rsidR="00F016A2" w:rsidRPr="00FD1EE4" w:rsidRDefault="00F016A2" w:rsidP="006D2CDF">
            <w:pPr>
              <w:spacing w:before="240" w:after="240"/>
              <w:rPr>
                <w:rFonts w:ascii="GHEA Grapalat" w:eastAsia="GHEA Grapalat" w:hAnsi="GHEA Grapalat" w:cs="GHEA Grapalat"/>
              </w:rPr>
            </w:pPr>
          </w:p>
        </w:tc>
      </w:tr>
    </w:tbl>
    <w:p w14:paraId="2997F4B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CFDE21E" w14:textId="77777777" w:rsidTr="006D2CDF">
        <w:tc>
          <w:tcPr>
            <w:tcW w:w="2835" w:type="dxa"/>
            <w:shd w:val="clear" w:color="auto" w:fill="D9E2F3"/>
            <w:vAlign w:val="center"/>
          </w:tcPr>
          <w:p w14:paraId="45933B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64AAE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FBC3E0" w14:textId="77777777" w:rsidTr="006D2CDF">
        <w:tc>
          <w:tcPr>
            <w:tcW w:w="2835" w:type="dxa"/>
            <w:shd w:val="clear" w:color="auto" w:fill="D9E2F3"/>
            <w:vAlign w:val="center"/>
          </w:tcPr>
          <w:p w14:paraId="32D8968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A14909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08BEC7" w14:textId="77777777" w:rsidTr="006D2CDF">
        <w:tc>
          <w:tcPr>
            <w:tcW w:w="2835" w:type="dxa"/>
            <w:shd w:val="clear" w:color="auto" w:fill="D9E2F3"/>
            <w:vAlign w:val="center"/>
          </w:tcPr>
          <w:p w14:paraId="72964C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AF2789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CCC5FB" w14:textId="77777777" w:rsidTr="006D2CDF">
        <w:tc>
          <w:tcPr>
            <w:tcW w:w="2835" w:type="dxa"/>
            <w:shd w:val="clear" w:color="auto" w:fill="D9E2F3"/>
            <w:vAlign w:val="center"/>
          </w:tcPr>
          <w:p w14:paraId="518B992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3805F1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97CEA2" w14:textId="77777777" w:rsidTr="006D2CDF">
        <w:tc>
          <w:tcPr>
            <w:tcW w:w="2835" w:type="dxa"/>
            <w:shd w:val="clear" w:color="auto" w:fill="D9E2F3"/>
            <w:vAlign w:val="center"/>
          </w:tcPr>
          <w:p w14:paraId="30D3F2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E14449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2D9121" w14:textId="77777777" w:rsidTr="006D2CDF">
        <w:trPr>
          <w:trHeight w:val="1361"/>
        </w:trPr>
        <w:tc>
          <w:tcPr>
            <w:tcW w:w="2835" w:type="dxa"/>
            <w:shd w:val="clear" w:color="auto" w:fill="D9E2F3"/>
            <w:vAlign w:val="center"/>
          </w:tcPr>
          <w:p w14:paraId="2CDF1A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05FA58C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32D17D" w14:textId="77777777" w:rsidTr="006D2CDF">
        <w:tc>
          <w:tcPr>
            <w:tcW w:w="2835" w:type="dxa"/>
            <w:shd w:val="clear" w:color="auto" w:fill="D9E2F3"/>
            <w:vAlign w:val="center"/>
          </w:tcPr>
          <w:p w14:paraId="1F2584F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6AD9CF" w14:textId="77777777" w:rsidR="00F016A2" w:rsidRPr="00FD1EE4" w:rsidRDefault="00F016A2" w:rsidP="006D2CDF">
            <w:pPr>
              <w:spacing w:before="240" w:after="240"/>
              <w:rPr>
                <w:rFonts w:ascii="GHEA Grapalat" w:eastAsia="GHEA Grapalat" w:hAnsi="GHEA Grapalat" w:cs="GHEA Grapalat"/>
              </w:rPr>
            </w:pPr>
          </w:p>
        </w:tc>
      </w:tr>
    </w:tbl>
    <w:p w14:paraId="439B627B"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0A53F0E1" w14:textId="77777777" w:rsidTr="006D2CDF">
        <w:tc>
          <w:tcPr>
            <w:tcW w:w="2836" w:type="dxa"/>
            <w:shd w:val="clear" w:color="auto" w:fill="D9E2F3"/>
            <w:vAlign w:val="center"/>
          </w:tcPr>
          <w:p w14:paraId="3B1DD9C2"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337AF7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1945082" w14:textId="77777777" w:rsidTr="006D2CDF">
        <w:tc>
          <w:tcPr>
            <w:tcW w:w="2836" w:type="dxa"/>
            <w:shd w:val="clear" w:color="auto" w:fill="D9E2F3"/>
            <w:vAlign w:val="center"/>
          </w:tcPr>
          <w:p w14:paraId="514CB07F"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61BD0EC"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42A9B4A"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1E150FC"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4BECB182"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262998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8BEF6D1" w14:textId="77777777" w:rsidTr="006D2CDF">
        <w:tc>
          <w:tcPr>
            <w:tcW w:w="2837" w:type="dxa"/>
            <w:shd w:val="clear" w:color="auto" w:fill="D9E2F3"/>
            <w:vAlign w:val="center"/>
          </w:tcPr>
          <w:p w14:paraId="2BA8869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B4031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746EE15" w14:textId="77777777" w:rsidTr="006D2CDF">
        <w:tc>
          <w:tcPr>
            <w:tcW w:w="2837" w:type="dxa"/>
            <w:shd w:val="clear" w:color="auto" w:fill="D9E2F3"/>
            <w:vAlign w:val="center"/>
          </w:tcPr>
          <w:p w14:paraId="010F8DA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CBA6F2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FD4FDD" w14:textId="77777777" w:rsidTr="006D2CDF">
        <w:tc>
          <w:tcPr>
            <w:tcW w:w="2837" w:type="dxa"/>
            <w:shd w:val="clear" w:color="auto" w:fill="D9E2F3"/>
            <w:vAlign w:val="center"/>
          </w:tcPr>
          <w:p w14:paraId="6728626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3552F1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F959BC" w14:textId="77777777" w:rsidTr="006D2CDF">
        <w:tc>
          <w:tcPr>
            <w:tcW w:w="2837" w:type="dxa"/>
            <w:shd w:val="clear" w:color="auto" w:fill="D9E2F3"/>
            <w:vAlign w:val="center"/>
          </w:tcPr>
          <w:p w14:paraId="21EDB37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709CDF1"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0E2E72DE"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6F445C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60A117F" w14:textId="77777777" w:rsidTr="006D2CDF">
        <w:tc>
          <w:tcPr>
            <w:tcW w:w="2837" w:type="dxa"/>
            <w:shd w:val="clear" w:color="auto" w:fill="D9E2F3"/>
            <w:vAlign w:val="center"/>
          </w:tcPr>
          <w:p w14:paraId="2425E43F"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CB20F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D172A4" w14:textId="77777777" w:rsidTr="006D2CDF">
        <w:tc>
          <w:tcPr>
            <w:tcW w:w="2837" w:type="dxa"/>
            <w:shd w:val="clear" w:color="auto" w:fill="D9E2F3"/>
            <w:vAlign w:val="center"/>
          </w:tcPr>
          <w:p w14:paraId="3B4E071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B738C1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99F947" w14:textId="77777777" w:rsidTr="006D2CDF">
        <w:tc>
          <w:tcPr>
            <w:tcW w:w="2837" w:type="dxa"/>
            <w:shd w:val="clear" w:color="auto" w:fill="D9E2F3"/>
            <w:vAlign w:val="center"/>
          </w:tcPr>
          <w:p w14:paraId="3027F1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75CC9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3736D4" w14:textId="77777777" w:rsidTr="006D2CDF">
        <w:tc>
          <w:tcPr>
            <w:tcW w:w="2837" w:type="dxa"/>
            <w:shd w:val="clear" w:color="auto" w:fill="D9E2F3"/>
            <w:vAlign w:val="center"/>
          </w:tcPr>
          <w:p w14:paraId="66FCCE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B88A0FE"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1394DEE2"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E3F3BBB"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6AE3512B"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DADCF7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5010816" w14:textId="77777777" w:rsidTr="006D2CDF">
        <w:tc>
          <w:tcPr>
            <w:tcW w:w="2836" w:type="dxa"/>
            <w:shd w:val="clear" w:color="auto" w:fill="D9E2F3"/>
            <w:vAlign w:val="center"/>
          </w:tcPr>
          <w:p w14:paraId="7FFCD0F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0EA3BB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3F8168" w14:textId="77777777" w:rsidTr="006D2CDF">
        <w:tc>
          <w:tcPr>
            <w:tcW w:w="2836" w:type="dxa"/>
            <w:shd w:val="clear" w:color="auto" w:fill="D9E2F3"/>
            <w:vAlign w:val="center"/>
          </w:tcPr>
          <w:p w14:paraId="23A0077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D4B21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82F826" w14:textId="77777777" w:rsidTr="006D2CDF">
        <w:tc>
          <w:tcPr>
            <w:tcW w:w="2836" w:type="dxa"/>
            <w:shd w:val="clear" w:color="auto" w:fill="D9E2F3"/>
            <w:vAlign w:val="center"/>
          </w:tcPr>
          <w:p w14:paraId="5D54478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548CA3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493E290" w14:textId="77777777" w:rsidTr="006D2CDF">
        <w:tc>
          <w:tcPr>
            <w:tcW w:w="2836" w:type="dxa"/>
            <w:shd w:val="clear" w:color="auto" w:fill="D9E2F3"/>
            <w:vAlign w:val="center"/>
          </w:tcPr>
          <w:p w14:paraId="3F76A4E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5A1A06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C4F122B" w14:textId="77777777" w:rsidTr="006D2CDF">
        <w:tc>
          <w:tcPr>
            <w:tcW w:w="2836" w:type="dxa"/>
            <w:shd w:val="clear" w:color="auto" w:fill="D9E2F3"/>
            <w:vAlign w:val="center"/>
          </w:tcPr>
          <w:p w14:paraId="1867A9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5BD598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4329D4" w14:textId="77777777" w:rsidTr="006D2CDF">
        <w:tc>
          <w:tcPr>
            <w:tcW w:w="2836" w:type="dxa"/>
            <w:shd w:val="clear" w:color="auto" w:fill="D9E2F3"/>
            <w:vAlign w:val="center"/>
          </w:tcPr>
          <w:p w14:paraId="7078D5F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6B600A2" w14:textId="77777777" w:rsidR="00F016A2" w:rsidRPr="00FD1EE4" w:rsidRDefault="00F016A2" w:rsidP="006D2CDF">
            <w:pPr>
              <w:spacing w:before="240" w:after="240"/>
              <w:rPr>
                <w:rFonts w:ascii="GHEA Grapalat" w:eastAsia="GHEA Grapalat" w:hAnsi="GHEA Grapalat" w:cs="GHEA Grapalat"/>
              </w:rPr>
            </w:pPr>
          </w:p>
        </w:tc>
      </w:tr>
    </w:tbl>
    <w:p w14:paraId="7EA8A8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792B917" w14:textId="77777777" w:rsidTr="006D2CDF">
        <w:tc>
          <w:tcPr>
            <w:tcW w:w="2977" w:type="dxa"/>
            <w:shd w:val="clear" w:color="auto" w:fill="D9E2F3"/>
            <w:vAlign w:val="center"/>
          </w:tcPr>
          <w:p w14:paraId="27495B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4485FD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21BAEA" w14:textId="77777777" w:rsidTr="006D2CDF">
        <w:tc>
          <w:tcPr>
            <w:tcW w:w="2977" w:type="dxa"/>
            <w:shd w:val="clear" w:color="auto" w:fill="D9E2F3"/>
            <w:vAlign w:val="center"/>
          </w:tcPr>
          <w:p w14:paraId="42D3815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4715EC9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D3CE1C" w14:textId="77777777" w:rsidTr="006D2CDF">
        <w:tc>
          <w:tcPr>
            <w:tcW w:w="2977" w:type="dxa"/>
            <w:shd w:val="clear" w:color="auto" w:fill="D9E2F3"/>
            <w:vAlign w:val="center"/>
          </w:tcPr>
          <w:p w14:paraId="3C0C71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47D954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2D009E" w14:textId="77777777" w:rsidTr="006D2CDF">
        <w:tc>
          <w:tcPr>
            <w:tcW w:w="2977" w:type="dxa"/>
            <w:shd w:val="clear" w:color="auto" w:fill="D9E2F3"/>
            <w:vAlign w:val="center"/>
          </w:tcPr>
          <w:p w14:paraId="7896C66F"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B478E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A7D89F" w14:textId="77777777" w:rsidTr="006D2CDF">
        <w:tc>
          <w:tcPr>
            <w:tcW w:w="2977" w:type="dxa"/>
            <w:shd w:val="clear" w:color="auto" w:fill="D9E2F3"/>
            <w:vAlign w:val="center"/>
          </w:tcPr>
          <w:p w14:paraId="407D72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7A94424" w14:textId="77777777" w:rsidR="00F016A2" w:rsidRPr="00FD1EE4" w:rsidRDefault="00F016A2" w:rsidP="006D2CDF">
            <w:pPr>
              <w:spacing w:before="240" w:after="240"/>
              <w:rPr>
                <w:rFonts w:ascii="GHEA Grapalat" w:eastAsia="GHEA Grapalat" w:hAnsi="GHEA Grapalat" w:cs="GHEA Grapalat"/>
              </w:rPr>
            </w:pPr>
          </w:p>
        </w:tc>
      </w:tr>
    </w:tbl>
    <w:p w14:paraId="792E006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38CA2DB" w14:textId="77777777" w:rsidTr="006D2CDF">
        <w:tc>
          <w:tcPr>
            <w:tcW w:w="2943" w:type="dxa"/>
            <w:shd w:val="clear" w:color="auto" w:fill="D9E2F3"/>
            <w:vAlign w:val="center"/>
          </w:tcPr>
          <w:p w14:paraId="74D396C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44B9B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83F081" w14:textId="77777777" w:rsidTr="006D2CDF">
        <w:tc>
          <w:tcPr>
            <w:tcW w:w="2943" w:type="dxa"/>
            <w:shd w:val="clear" w:color="auto" w:fill="D9E2F3"/>
            <w:vAlign w:val="center"/>
          </w:tcPr>
          <w:p w14:paraId="1550642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81E252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D651FA" w14:textId="77777777" w:rsidTr="006D2CDF">
        <w:tc>
          <w:tcPr>
            <w:tcW w:w="2943" w:type="dxa"/>
            <w:shd w:val="clear" w:color="auto" w:fill="D9E2F3"/>
            <w:vAlign w:val="center"/>
          </w:tcPr>
          <w:p w14:paraId="2BAE6C91"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5D87B9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942B56" w14:textId="77777777" w:rsidTr="006D2CDF">
        <w:tc>
          <w:tcPr>
            <w:tcW w:w="2943" w:type="dxa"/>
            <w:shd w:val="clear" w:color="auto" w:fill="D9E2F3"/>
            <w:vAlign w:val="center"/>
          </w:tcPr>
          <w:p w14:paraId="4B13AAA1"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C85AEEA" w14:textId="77777777" w:rsidR="00F016A2" w:rsidRPr="00FD1EE4" w:rsidRDefault="00F016A2" w:rsidP="006D2CDF">
            <w:pPr>
              <w:spacing w:before="240" w:after="240"/>
              <w:rPr>
                <w:rFonts w:ascii="GHEA Grapalat" w:eastAsia="GHEA Grapalat" w:hAnsi="GHEA Grapalat" w:cs="GHEA Grapalat"/>
              </w:rPr>
            </w:pPr>
          </w:p>
        </w:tc>
      </w:tr>
    </w:tbl>
    <w:p w14:paraId="324F646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21103685" w14:textId="77777777" w:rsidTr="006D2CDF">
        <w:tc>
          <w:tcPr>
            <w:tcW w:w="2837" w:type="dxa"/>
            <w:shd w:val="clear" w:color="auto" w:fill="D9E2F3"/>
            <w:vAlign w:val="center"/>
          </w:tcPr>
          <w:p w14:paraId="2ACB74F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A5244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14C6772" w14:textId="77777777" w:rsidTr="006D2CDF">
        <w:tc>
          <w:tcPr>
            <w:tcW w:w="2837" w:type="dxa"/>
            <w:shd w:val="clear" w:color="auto" w:fill="D9E2F3"/>
            <w:vAlign w:val="center"/>
          </w:tcPr>
          <w:p w14:paraId="060850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810A31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B7F773E" w14:textId="77777777" w:rsidTr="006D2CDF">
        <w:tc>
          <w:tcPr>
            <w:tcW w:w="2837" w:type="dxa"/>
            <w:shd w:val="clear" w:color="auto" w:fill="D9E2F3"/>
            <w:vAlign w:val="center"/>
          </w:tcPr>
          <w:p w14:paraId="6B29309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63A093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7E92E6E" w14:textId="77777777" w:rsidTr="006D2CDF">
        <w:tc>
          <w:tcPr>
            <w:tcW w:w="2837" w:type="dxa"/>
            <w:shd w:val="clear" w:color="auto" w:fill="D9E2F3"/>
            <w:vAlign w:val="center"/>
          </w:tcPr>
          <w:p w14:paraId="040E423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20F16C4" w14:textId="77777777" w:rsidR="00F016A2" w:rsidRPr="00FD1EE4" w:rsidRDefault="00F016A2" w:rsidP="006D2CDF">
            <w:pPr>
              <w:spacing w:before="240" w:after="240"/>
              <w:rPr>
                <w:rFonts w:ascii="GHEA Grapalat" w:eastAsia="GHEA Grapalat" w:hAnsi="GHEA Grapalat" w:cs="GHEA Grapalat"/>
              </w:rPr>
            </w:pPr>
          </w:p>
        </w:tc>
      </w:tr>
    </w:tbl>
    <w:p w14:paraId="17A6E18B"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1784DF80" w14:textId="77777777" w:rsidTr="006D2CDF">
        <w:trPr>
          <w:trHeight w:val="924"/>
        </w:trPr>
        <w:tc>
          <w:tcPr>
            <w:tcW w:w="9016" w:type="dxa"/>
            <w:gridSpan w:val="2"/>
            <w:vAlign w:val="center"/>
          </w:tcPr>
          <w:p w14:paraId="78275215" w14:textId="77777777" w:rsidR="00F016A2" w:rsidRPr="00FD1EE4" w:rsidRDefault="008D497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6EFD7072" w14:textId="77777777" w:rsidTr="006D2CDF">
        <w:trPr>
          <w:trHeight w:val="684"/>
        </w:trPr>
        <w:tc>
          <w:tcPr>
            <w:tcW w:w="4508" w:type="dxa"/>
            <w:shd w:val="clear" w:color="auto" w:fill="D9E2F3"/>
            <w:vAlign w:val="center"/>
          </w:tcPr>
          <w:p w14:paraId="5F7EEC5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33CCFD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A2E794" w14:textId="77777777" w:rsidTr="006D2CDF">
        <w:trPr>
          <w:trHeight w:val="1282"/>
        </w:trPr>
        <w:tc>
          <w:tcPr>
            <w:tcW w:w="4508" w:type="dxa"/>
            <w:shd w:val="clear" w:color="auto" w:fill="D9E2F3"/>
            <w:vAlign w:val="center"/>
          </w:tcPr>
          <w:p w14:paraId="0BCFB85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AE0471D" w14:textId="77777777" w:rsidR="00F016A2" w:rsidRPr="006B364D" w:rsidRDefault="008D497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914E506" w14:textId="77777777" w:rsidR="00F016A2" w:rsidRPr="00F10CBA" w:rsidRDefault="008D497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FC75C93" w14:textId="77777777" w:rsidTr="006D2CDF">
        <w:tc>
          <w:tcPr>
            <w:tcW w:w="9016" w:type="dxa"/>
            <w:gridSpan w:val="2"/>
            <w:vAlign w:val="center"/>
          </w:tcPr>
          <w:p w14:paraId="219AEEC9"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1D4A164A" w14:textId="77777777" w:rsidTr="006D2CDF">
        <w:tc>
          <w:tcPr>
            <w:tcW w:w="9016" w:type="dxa"/>
            <w:gridSpan w:val="2"/>
            <w:vAlign w:val="center"/>
          </w:tcPr>
          <w:p w14:paraId="2E375F27" w14:textId="77777777" w:rsidR="00F016A2" w:rsidRPr="00FD1EE4" w:rsidRDefault="008D497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3E45D46C"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62776181" w14:textId="77777777" w:rsidTr="006D2CDF">
        <w:trPr>
          <w:trHeight w:val="924"/>
        </w:trPr>
        <w:tc>
          <w:tcPr>
            <w:tcW w:w="9016" w:type="dxa"/>
            <w:gridSpan w:val="2"/>
            <w:vAlign w:val="center"/>
          </w:tcPr>
          <w:p w14:paraId="17F30E46" w14:textId="77777777" w:rsidR="00F016A2" w:rsidRPr="00FD1EE4" w:rsidRDefault="008D497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55F2161D" w14:textId="77777777" w:rsidTr="006D2CDF">
        <w:trPr>
          <w:trHeight w:val="684"/>
        </w:trPr>
        <w:tc>
          <w:tcPr>
            <w:tcW w:w="4508" w:type="dxa"/>
            <w:shd w:val="clear" w:color="auto" w:fill="D9E2F3"/>
            <w:vAlign w:val="center"/>
          </w:tcPr>
          <w:p w14:paraId="18E4760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F91583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576223" w14:textId="77777777" w:rsidTr="006D2CDF">
        <w:trPr>
          <w:trHeight w:val="1282"/>
        </w:trPr>
        <w:tc>
          <w:tcPr>
            <w:tcW w:w="4508" w:type="dxa"/>
            <w:shd w:val="clear" w:color="auto" w:fill="D9E2F3"/>
            <w:vAlign w:val="center"/>
          </w:tcPr>
          <w:p w14:paraId="434732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D59C193" w14:textId="77777777" w:rsidR="00F016A2" w:rsidRPr="00C843BA" w:rsidRDefault="008D497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1763EBBD" w14:textId="77777777" w:rsidR="00F016A2" w:rsidRPr="00C843BA" w:rsidRDefault="008D497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03A40E1" w14:textId="77777777" w:rsidTr="006D2CDF">
        <w:tc>
          <w:tcPr>
            <w:tcW w:w="9016" w:type="dxa"/>
            <w:gridSpan w:val="2"/>
            <w:vAlign w:val="center"/>
          </w:tcPr>
          <w:p w14:paraId="065CC690"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01AA224C" w14:textId="77777777" w:rsidTr="006D2CDF">
        <w:tc>
          <w:tcPr>
            <w:tcW w:w="9016" w:type="dxa"/>
            <w:gridSpan w:val="2"/>
            <w:vAlign w:val="center"/>
          </w:tcPr>
          <w:p w14:paraId="45D7C4EA"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4EBB0139" w14:textId="77777777" w:rsidTr="006D2CDF">
        <w:tc>
          <w:tcPr>
            <w:tcW w:w="9016" w:type="dxa"/>
            <w:gridSpan w:val="2"/>
            <w:vAlign w:val="center"/>
          </w:tcPr>
          <w:p w14:paraId="76F2768D"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0E50BC9" w14:textId="77777777" w:rsidTr="006D2CDF">
        <w:tc>
          <w:tcPr>
            <w:tcW w:w="9016" w:type="dxa"/>
            <w:gridSpan w:val="2"/>
            <w:vAlign w:val="center"/>
          </w:tcPr>
          <w:p w14:paraId="772AD2C7" w14:textId="77777777" w:rsidR="00F016A2" w:rsidRPr="00FD1EE4" w:rsidRDefault="008D497E"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2E0202A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B1C1019" w14:textId="77777777" w:rsidTr="006D2CDF">
        <w:tc>
          <w:tcPr>
            <w:tcW w:w="2837" w:type="dxa"/>
            <w:shd w:val="clear" w:color="auto" w:fill="D9E2F3"/>
            <w:vAlign w:val="center"/>
          </w:tcPr>
          <w:p w14:paraId="1E2C71F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A1D24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67AB75" w14:textId="77777777" w:rsidTr="006D2CDF">
        <w:tc>
          <w:tcPr>
            <w:tcW w:w="2837" w:type="dxa"/>
            <w:shd w:val="clear" w:color="auto" w:fill="D9E2F3"/>
            <w:vAlign w:val="center"/>
          </w:tcPr>
          <w:p w14:paraId="3EA25271"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4419E33" w14:textId="77777777" w:rsidR="00F016A2" w:rsidRPr="00B23852" w:rsidRDefault="008D497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45F12FA" w14:textId="77777777" w:rsidR="00F016A2" w:rsidRPr="00FD1EE4" w:rsidRDefault="008D497E"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6DE5CF5A" w14:textId="77777777" w:rsidTr="006D2CDF">
        <w:tc>
          <w:tcPr>
            <w:tcW w:w="2837" w:type="dxa"/>
            <w:shd w:val="clear" w:color="auto" w:fill="D9E2F3"/>
            <w:vAlign w:val="center"/>
          </w:tcPr>
          <w:p w14:paraId="0A29688C"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19C6972" w14:textId="77777777" w:rsidR="00F016A2" w:rsidRPr="005600B4" w:rsidRDefault="008D497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18862929" w14:textId="77777777" w:rsidR="00F016A2" w:rsidRPr="005600B4" w:rsidRDefault="008D497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245098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1ECBDE99" w14:textId="77777777" w:rsidTr="006D2CDF">
        <w:tc>
          <w:tcPr>
            <w:tcW w:w="2837" w:type="dxa"/>
            <w:shd w:val="clear" w:color="auto" w:fill="D9E2F3"/>
            <w:vAlign w:val="center"/>
          </w:tcPr>
          <w:p w14:paraId="42E9A55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87A16D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37AA8F" w14:textId="77777777" w:rsidTr="006D2CDF">
        <w:tc>
          <w:tcPr>
            <w:tcW w:w="2837" w:type="dxa"/>
            <w:shd w:val="clear" w:color="auto" w:fill="D9E2F3"/>
            <w:vAlign w:val="center"/>
          </w:tcPr>
          <w:p w14:paraId="0E2763E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8308A55" w14:textId="77777777" w:rsidR="00F016A2" w:rsidRPr="00FD1EE4" w:rsidRDefault="00F016A2" w:rsidP="006D2CDF">
            <w:pPr>
              <w:spacing w:before="240" w:after="240"/>
              <w:rPr>
                <w:rFonts w:ascii="GHEA Grapalat" w:eastAsia="GHEA Grapalat" w:hAnsi="GHEA Grapalat" w:cs="GHEA Grapalat"/>
              </w:rPr>
            </w:pPr>
          </w:p>
        </w:tc>
      </w:tr>
    </w:tbl>
    <w:p w14:paraId="0796F4F6"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5404002"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CE460D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9FB519" w14:textId="77777777" w:rsidTr="006D2CDF">
        <w:tc>
          <w:tcPr>
            <w:tcW w:w="2835" w:type="dxa"/>
            <w:shd w:val="clear" w:color="auto" w:fill="D9E2F3"/>
            <w:vAlign w:val="center"/>
          </w:tcPr>
          <w:p w14:paraId="706524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329B2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358AC2" w14:textId="77777777" w:rsidTr="006D2CDF">
        <w:tc>
          <w:tcPr>
            <w:tcW w:w="2835" w:type="dxa"/>
            <w:shd w:val="clear" w:color="auto" w:fill="D9E2F3"/>
            <w:vAlign w:val="center"/>
          </w:tcPr>
          <w:p w14:paraId="06F351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F9CD2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2C59027" w14:textId="77777777" w:rsidTr="006D2CDF">
        <w:tc>
          <w:tcPr>
            <w:tcW w:w="2835" w:type="dxa"/>
            <w:shd w:val="clear" w:color="auto" w:fill="D9E2F3"/>
            <w:vAlign w:val="center"/>
          </w:tcPr>
          <w:p w14:paraId="671927B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B157F6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CBFA03" w14:textId="77777777" w:rsidTr="006D2CDF">
        <w:tc>
          <w:tcPr>
            <w:tcW w:w="2835" w:type="dxa"/>
            <w:shd w:val="clear" w:color="auto" w:fill="D9E2F3"/>
            <w:vAlign w:val="center"/>
          </w:tcPr>
          <w:p w14:paraId="4037D3B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8C1685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33846C" w14:textId="77777777" w:rsidTr="006D2CDF">
        <w:tc>
          <w:tcPr>
            <w:tcW w:w="2835" w:type="dxa"/>
            <w:shd w:val="clear" w:color="auto" w:fill="D9E2F3"/>
            <w:vAlign w:val="center"/>
          </w:tcPr>
          <w:p w14:paraId="2243385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7D4D6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A6A75D" w14:textId="77777777" w:rsidTr="006D2CDF">
        <w:tc>
          <w:tcPr>
            <w:tcW w:w="2835" w:type="dxa"/>
            <w:shd w:val="clear" w:color="auto" w:fill="D9E2F3"/>
            <w:vAlign w:val="center"/>
          </w:tcPr>
          <w:p w14:paraId="526BCEC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CE8238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3BAF6B" w14:textId="77777777" w:rsidTr="006D2CDF">
        <w:tc>
          <w:tcPr>
            <w:tcW w:w="2835" w:type="dxa"/>
            <w:shd w:val="clear" w:color="auto" w:fill="D9E2F3"/>
            <w:vAlign w:val="center"/>
          </w:tcPr>
          <w:p w14:paraId="546F67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0E8A62B" w14:textId="77777777" w:rsidR="00F016A2" w:rsidRPr="00FD1EE4" w:rsidRDefault="00F016A2" w:rsidP="006D2CDF">
            <w:pPr>
              <w:spacing w:before="240" w:after="240"/>
              <w:rPr>
                <w:rFonts w:ascii="GHEA Grapalat" w:eastAsia="GHEA Grapalat" w:hAnsi="GHEA Grapalat" w:cs="GHEA Grapalat"/>
              </w:rPr>
            </w:pPr>
          </w:p>
        </w:tc>
      </w:tr>
    </w:tbl>
    <w:p w14:paraId="74C54FA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39750E4" w14:textId="77777777" w:rsidTr="006D2CDF">
        <w:trPr>
          <w:trHeight w:val="853"/>
        </w:trPr>
        <w:tc>
          <w:tcPr>
            <w:tcW w:w="2835" w:type="dxa"/>
            <w:vMerge w:val="restart"/>
            <w:shd w:val="clear" w:color="auto" w:fill="D9E2F3"/>
            <w:vAlign w:val="center"/>
          </w:tcPr>
          <w:p w14:paraId="508D5A7C"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9D536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61C74C" w14:textId="77777777" w:rsidTr="006D2CDF">
        <w:trPr>
          <w:trHeight w:val="850"/>
        </w:trPr>
        <w:tc>
          <w:tcPr>
            <w:tcW w:w="2835" w:type="dxa"/>
            <w:vMerge/>
            <w:shd w:val="clear" w:color="auto" w:fill="D9E2F3"/>
            <w:vAlign w:val="center"/>
          </w:tcPr>
          <w:p w14:paraId="3F07169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DFB726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B48DE2" w14:textId="77777777" w:rsidTr="006D2CDF">
        <w:trPr>
          <w:trHeight w:val="850"/>
        </w:trPr>
        <w:tc>
          <w:tcPr>
            <w:tcW w:w="2835" w:type="dxa"/>
            <w:vMerge/>
            <w:shd w:val="clear" w:color="auto" w:fill="D9E2F3"/>
            <w:vAlign w:val="center"/>
          </w:tcPr>
          <w:p w14:paraId="7C276035"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DA2DAE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5590F5" w14:textId="77777777" w:rsidTr="006D2CDF">
        <w:trPr>
          <w:trHeight w:val="850"/>
        </w:trPr>
        <w:tc>
          <w:tcPr>
            <w:tcW w:w="2835" w:type="dxa"/>
            <w:vMerge/>
            <w:shd w:val="clear" w:color="auto" w:fill="D9E2F3"/>
            <w:vAlign w:val="center"/>
          </w:tcPr>
          <w:p w14:paraId="18B3F94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B6E30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0802BC" w14:textId="77777777" w:rsidTr="006D2CDF">
        <w:trPr>
          <w:trHeight w:val="850"/>
        </w:trPr>
        <w:tc>
          <w:tcPr>
            <w:tcW w:w="2835" w:type="dxa"/>
            <w:vMerge/>
            <w:shd w:val="clear" w:color="auto" w:fill="D9E2F3"/>
            <w:vAlign w:val="center"/>
          </w:tcPr>
          <w:p w14:paraId="36A6FED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8A5C69" w14:textId="77777777" w:rsidR="00F016A2" w:rsidRPr="00FD1EE4" w:rsidRDefault="00F016A2" w:rsidP="006D2CDF">
            <w:pPr>
              <w:spacing w:before="240" w:after="240"/>
              <w:rPr>
                <w:rFonts w:ascii="GHEA Grapalat" w:eastAsia="GHEA Grapalat" w:hAnsi="GHEA Grapalat" w:cs="GHEA Grapalat"/>
              </w:rPr>
            </w:pPr>
          </w:p>
        </w:tc>
      </w:tr>
    </w:tbl>
    <w:p w14:paraId="605DB0EC"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972BB1F" w14:textId="77777777" w:rsidTr="006D2CDF">
        <w:tc>
          <w:tcPr>
            <w:tcW w:w="2835" w:type="dxa"/>
            <w:shd w:val="clear" w:color="auto" w:fill="D9E2F3"/>
            <w:vAlign w:val="center"/>
          </w:tcPr>
          <w:p w14:paraId="05594AA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4D9147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D1DC4F" w14:textId="77777777" w:rsidTr="006D2CDF">
        <w:tc>
          <w:tcPr>
            <w:tcW w:w="2835" w:type="dxa"/>
            <w:shd w:val="clear" w:color="auto" w:fill="D9E2F3"/>
            <w:vAlign w:val="center"/>
          </w:tcPr>
          <w:p w14:paraId="2181785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EF37B65" w14:textId="77777777" w:rsidR="00F016A2" w:rsidRPr="00FD1EE4" w:rsidRDefault="00F016A2" w:rsidP="006D2CDF">
            <w:pPr>
              <w:spacing w:before="240" w:after="240"/>
              <w:rPr>
                <w:rFonts w:ascii="GHEA Grapalat" w:eastAsia="GHEA Grapalat" w:hAnsi="GHEA Grapalat" w:cs="GHEA Grapalat"/>
              </w:rPr>
            </w:pPr>
          </w:p>
        </w:tc>
      </w:tr>
    </w:tbl>
    <w:p w14:paraId="56FD9E09"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AA4A938"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6B215E59" w14:textId="77777777" w:rsidTr="006D2CDF">
        <w:tc>
          <w:tcPr>
            <w:tcW w:w="9016" w:type="dxa"/>
            <w:shd w:val="clear" w:color="auto" w:fill="DBE5F1" w:themeFill="accent1" w:themeFillTint="33"/>
          </w:tcPr>
          <w:p w14:paraId="79FC9D09"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3CE472F7" w14:textId="77777777" w:rsidTr="006D2CDF">
        <w:trPr>
          <w:trHeight w:val="10187"/>
        </w:trPr>
        <w:tc>
          <w:tcPr>
            <w:tcW w:w="9016" w:type="dxa"/>
          </w:tcPr>
          <w:p w14:paraId="7A2D74BD" w14:textId="77777777" w:rsidR="00F016A2" w:rsidRPr="00FD1EE4" w:rsidRDefault="00F016A2" w:rsidP="006D2CDF">
            <w:pPr>
              <w:rPr>
                <w:rFonts w:ascii="GHEA Grapalat" w:eastAsia="GHEA Grapalat" w:hAnsi="GHEA Grapalat" w:cs="GHEA Grapalat"/>
                <w:b/>
                <w:color w:val="000000"/>
              </w:rPr>
            </w:pPr>
          </w:p>
        </w:tc>
      </w:tr>
    </w:tbl>
    <w:p w14:paraId="231B54C2"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A8F66F3" w14:textId="77777777" w:rsidR="00F016A2" w:rsidRDefault="00F016A2" w:rsidP="00F016A2">
      <w:pPr>
        <w:rPr>
          <w:rFonts w:ascii="GHEA Grapalat" w:hAnsi="GHEA Grapalat"/>
          <w:b/>
        </w:rPr>
      </w:pPr>
    </w:p>
    <w:p w14:paraId="1A6D5544" w14:textId="77777777" w:rsidR="00F016A2" w:rsidRDefault="00F016A2" w:rsidP="00F016A2">
      <w:pPr>
        <w:rPr>
          <w:ins w:id="10" w:author="Inesa Kocharyan" w:date="2021-09-01T11:45:00Z"/>
          <w:rFonts w:ascii="GHEA Grapalat" w:hAnsi="GHEA Grapalat"/>
          <w:b/>
        </w:rPr>
      </w:pPr>
    </w:p>
    <w:p w14:paraId="6F6CD523" w14:textId="77777777" w:rsidR="00F016A2" w:rsidRDefault="00F016A2" w:rsidP="00F016A2">
      <w:pPr>
        <w:rPr>
          <w:rFonts w:ascii="GHEA Grapalat" w:hAnsi="GHEA Grapalat"/>
          <w:b/>
        </w:rPr>
      </w:pPr>
      <w:r>
        <w:rPr>
          <w:rFonts w:ascii="GHEA Grapalat" w:hAnsi="GHEA Grapalat"/>
          <w:b/>
        </w:rPr>
        <w:br w:type="page"/>
      </w:r>
    </w:p>
    <w:p w14:paraId="3D398BD6"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63B66EC6"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8C4A08E"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A5066BD"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98243DD"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5726201"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026AFB5"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272F8999"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5BE7A10"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5D9C97"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3D4D3275"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5959808"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6F64977"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16D3CEA"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6C698F4"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BE6881B"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60047E1"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D254F0"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71138A2"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AB6503B"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F30B5C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0ABB9FE4"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AF1B1A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538A2D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CAF54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D309E5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D36C7D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99C8BD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5ACCA89"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0E2BC0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554B66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DE687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FE8290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87B36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9ED872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866CA1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7A64D0C3"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8A9D050"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5A9501F"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7B73A4E7" w14:textId="45E509D6"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0D7A" w:rsidRPr="004E0D7A">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D03F1C" w:rsidRPr="00D03F1C">
        <w:rPr>
          <w:rFonts w:ascii="GHEA Grapalat" w:hAnsi="GHEA Grapalat"/>
          <w:color w:val="C00000"/>
        </w:rPr>
        <w:t xml:space="preserve"> </w:t>
      </w:r>
      <w:r w:rsidR="00D03F1C" w:rsidRPr="007D0A7C">
        <w:rPr>
          <w:rFonts w:ascii="GHEA Grapalat" w:hAnsi="GHEA Grapalat"/>
          <w:color w:val="C00000"/>
          <w:lang w:val="en-US"/>
        </w:rPr>
        <w:t>HM</w:t>
      </w:r>
      <w:r w:rsidR="00D03F1C" w:rsidRPr="007D0A7C">
        <w:rPr>
          <w:rFonts w:ascii="GHEA Grapalat" w:hAnsi="GHEA Grapalat"/>
          <w:color w:val="C00000"/>
        </w:rPr>
        <w:t xml:space="preserve"> </w:t>
      </w:r>
      <w:r w:rsidR="00D03F1C" w:rsidRPr="007D0A7C">
        <w:rPr>
          <w:rFonts w:ascii="GHEA Grapalat" w:hAnsi="GHEA Grapalat"/>
          <w:color w:val="C00000"/>
          <w:lang w:val="en-US"/>
        </w:rPr>
        <w:t>HKHSOH</w:t>
      </w:r>
      <w:r w:rsidR="00D03F1C" w:rsidRPr="007D0A7C">
        <w:rPr>
          <w:rFonts w:ascii="GHEA Grapalat" w:hAnsi="GHEA Grapalat"/>
          <w:color w:val="C00000"/>
        </w:rPr>
        <w:t>-</w:t>
      </w:r>
      <w:proofErr w:type="spellStart"/>
      <w:r w:rsidR="00D03F1C" w:rsidRPr="007D0A7C">
        <w:rPr>
          <w:rFonts w:ascii="GHEA Grapalat" w:hAnsi="GHEA Grapalat"/>
          <w:color w:val="C00000"/>
          <w:lang w:val="en-US"/>
        </w:rPr>
        <w:t>GHAp</w:t>
      </w:r>
      <w:proofErr w:type="spellEnd"/>
      <w:r w:rsidR="00D03F1C" w:rsidRPr="007D0A7C">
        <w:rPr>
          <w:rFonts w:ascii="GHEA Grapalat" w:hAnsi="GHEA Grapalat"/>
          <w:color w:val="C00000"/>
        </w:rPr>
        <w:t>DzB-2024/0</w:t>
      </w:r>
      <w:r w:rsidR="004E5DFC">
        <w:rPr>
          <w:rFonts w:ascii="GHEA Grapalat" w:hAnsi="GHEA Grapalat"/>
          <w:color w:val="C00000"/>
          <w:lang w:val="hy-AM"/>
        </w:rPr>
        <w:t>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2"/>
        <w:t>*</w:t>
      </w:r>
    </w:p>
    <w:p w14:paraId="1E8A24A3" w14:textId="77777777" w:rsidR="00B2572B" w:rsidRPr="009044F1" w:rsidRDefault="00B2572B" w:rsidP="00B46D58">
      <w:pPr>
        <w:widowControl w:val="0"/>
        <w:spacing w:after="120"/>
        <w:ind w:firstLine="567"/>
        <w:jc w:val="center"/>
        <w:rPr>
          <w:rFonts w:ascii="GHEA Grapalat" w:hAnsi="GHEA Grapalat"/>
        </w:rPr>
      </w:pPr>
    </w:p>
    <w:p w14:paraId="34AC384A"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DF835C4" w14:textId="77777777" w:rsidR="00B2572B" w:rsidRPr="009044F1" w:rsidRDefault="00B2572B" w:rsidP="00B46D58">
      <w:pPr>
        <w:widowControl w:val="0"/>
        <w:spacing w:after="120"/>
        <w:ind w:firstLine="567"/>
        <w:jc w:val="center"/>
        <w:rPr>
          <w:rFonts w:ascii="GHEA Grapalat" w:hAnsi="GHEA Grapalat"/>
        </w:rPr>
      </w:pPr>
    </w:p>
    <w:p w14:paraId="46337399" w14:textId="548D78C6"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E0D7A" w:rsidRPr="004E0D7A">
        <w:rPr>
          <w:rFonts w:ascii="GHEA Grapalat" w:hAnsi="GHEA Grapalat"/>
          <w:b/>
        </w:rPr>
        <w:t>запрос котировок</w:t>
      </w:r>
      <w:r w:rsidR="004E0D7A" w:rsidRPr="005744FC">
        <w:rPr>
          <w:rFonts w:ascii="GHEA Grapalat" w:hAnsi="GHEA Grapalat"/>
          <w:spacing w:val="-6"/>
        </w:rPr>
        <w:t xml:space="preserve"> </w:t>
      </w:r>
      <w:r w:rsidRPr="005744FC">
        <w:rPr>
          <w:rFonts w:ascii="GHEA Grapalat" w:hAnsi="GHEA Grapalat"/>
          <w:spacing w:val="-6"/>
        </w:rPr>
        <w:t xml:space="preserve">под кодом </w:t>
      </w:r>
      <w:r w:rsidR="006132ED">
        <w:rPr>
          <w:rFonts w:ascii="GHEA Grapalat" w:hAnsi="GHEA Grapalat"/>
          <w:spacing w:val="-6"/>
        </w:rPr>
        <w:t>"</w:t>
      </w:r>
      <w:r w:rsidR="00D03F1C" w:rsidRPr="00D03F1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4E5DFC">
        <w:rPr>
          <w:rFonts w:ascii="GHEA Grapalat" w:hAnsi="GHEA Grapalat"/>
          <w:color w:val="C00000"/>
          <w:sz w:val="20"/>
          <w:szCs w:val="20"/>
          <w:lang w:val="hy-AM"/>
        </w:rPr>
        <w:t>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EE694CA"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2EE6EBEA"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BF5446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B4D04F2"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706E56BB"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14C38B50"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CC435E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7E54E7CF"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A4DEAEF"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3A3A9AAE"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54CE677"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p>
          <w:p w14:paraId="22325A9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0CA3A5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92CA2C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5201790"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4023B7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4AF5376"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521C7E9"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BFEFACD"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FE87D69"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D4E8E5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B34B0E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F7258B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0C342E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EB1FB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2D84DC" w14:textId="77777777" w:rsidR="0009191C" w:rsidRPr="005744FC" w:rsidRDefault="0009191C" w:rsidP="00B46D58">
            <w:pPr>
              <w:widowControl w:val="0"/>
              <w:jc w:val="center"/>
              <w:rPr>
                <w:rFonts w:ascii="GHEA Grapalat" w:hAnsi="GHEA Grapalat"/>
                <w:sz w:val="20"/>
                <w:szCs w:val="20"/>
              </w:rPr>
            </w:pPr>
          </w:p>
        </w:tc>
      </w:tr>
      <w:tr w:rsidR="0009191C" w:rsidRPr="005744FC" w14:paraId="2F742D1E"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B67B36" w14:textId="28AC41B8" w:rsidR="0009191C" w:rsidRPr="005744FC" w:rsidRDefault="0009191C" w:rsidP="00B46D58">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8A1C146" w14:textId="525F2F73"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080819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F8F5B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F76896" w14:textId="77777777" w:rsidR="0009191C" w:rsidRPr="005744FC" w:rsidRDefault="0009191C" w:rsidP="00B46D58">
            <w:pPr>
              <w:widowControl w:val="0"/>
              <w:rPr>
                <w:rFonts w:ascii="GHEA Grapalat" w:hAnsi="GHEA Grapalat"/>
                <w:sz w:val="20"/>
                <w:szCs w:val="20"/>
              </w:rPr>
            </w:pPr>
          </w:p>
        </w:tc>
      </w:tr>
      <w:tr w:rsidR="0009191C" w:rsidRPr="005744FC" w14:paraId="13E6420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6F39DA9" w14:textId="1103A84E" w:rsidR="0009191C" w:rsidRPr="005744FC" w:rsidRDefault="0009191C" w:rsidP="00B46D58">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AF413FE" w14:textId="7361FBBE"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0AFC89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AE65F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89FE1C" w14:textId="77777777" w:rsidR="0009191C" w:rsidRPr="005744FC" w:rsidRDefault="0009191C" w:rsidP="00B46D58">
            <w:pPr>
              <w:widowControl w:val="0"/>
              <w:jc w:val="center"/>
              <w:rPr>
                <w:rFonts w:ascii="GHEA Grapalat" w:hAnsi="GHEA Grapalat"/>
                <w:sz w:val="20"/>
                <w:szCs w:val="20"/>
              </w:rPr>
            </w:pPr>
          </w:p>
        </w:tc>
      </w:tr>
      <w:tr w:rsidR="0009191C" w:rsidRPr="005744FC" w14:paraId="4585038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380CA50" w14:textId="7872DE4D" w:rsidR="0009191C" w:rsidRPr="005744FC" w:rsidRDefault="0009191C" w:rsidP="00B46D58">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EDE0D84" w14:textId="545C6A9D"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7B9727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6946A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C74A95" w14:textId="77777777" w:rsidR="0009191C" w:rsidRPr="005744FC" w:rsidRDefault="0009191C" w:rsidP="00B46D58">
            <w:pPr>
              <w:widowControl w:val="0"/>
              <w:jc w:val="center"/>
              <w:rPr>
                <w:rFonts w:ascii="GHEA Grapalat" w:hAnsi="GHEA Grapalat"/>
                <w:sz w:val="20"/>
                <w:szCs w:val="20"/>
              </w:rPr>
            </w:pPr>
          </w:p>
        </w:tc>
      </w:tr>
      <w:tr w:rsidR="0009191C" w:rsidRPr="005744FC" w14:paraId="2F2E7DD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AE5443C" w14:textId="17E0D37F" w:rsidR="0009191C" w:rsidRPr="005744FC" w:rsidRDefault="0009191C" w:rsidP="00B46D58">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87784BE" w14:textId="69C724EF" w:rsidR="0009191C" w:rsidRPr="005744FC" w:rsidRDefault="0009191C" w:rsidP="00B46D58">
            <w:pPr>
              <w:widowControl w:val="0"/>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4C2C49C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1778E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867B21" w14:textId="77777777" w:rsidR="0009191C" w:rsidRPr="005744FC" w:rsidRDefault="0009191C" w:rsidP="00B46D58">
            <w:pPr>
              <w:widowControl w:val="0"/>
              <w:jc w:val="center"/>
              <w:rPr>
                <w:rFonts w:ascii="GHEA Grapalat" w:hAnsi="GHEA Grapalat"/>
                <w:sz w:val="20"/>
                <w:szCs w:val="20"/>
              </w:rPr>
            </w:pPr>
          </w:p>
        </w:tc>
      </w:tr>
    </w:tbl>
    <w:p w14:paraId="259DE384"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52E0CF4"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2B3C9DA" w14:textId="77777777" w:rsidR="00DC619D" w:rsidRPr="00D3436F" w:rsidRDefault="00DC619D" w:rsidP="00B46D58">
      <w:pPr>
        <w:widowControl w:val="0"/>
        <w:spacing w:after="160"/>
        <w:jc w:val="both"/>
        <w:rPr>
          <w:rFonts w:ascii="GHEA Grapalat" w:hAnsi="GHEA Grapalat"/>
          <w:lang w:val="es-ES"/>
        </w:rPr>
      </w:pPr>
    </w:p>
    <w:p w14:paraId="0653888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DA9CF87" w14:textId="77777777" w:rsidR="00B217BB" w:rsidRDefault="00B217BB" w:rsidP="00B46D58">
      <w:pPr>
        <w:rPr>
          <w:rFonts w:ascii="GHEA Grapalat" w:hAnsi="GHEA Grapalat"/>
          <w:b/>
        </w:rPr>
      </w:pPr>
      <w:r>
        <w:rPr>
          <w:rFonts w:ascii="GHEA Grapalat" w:hAnsi="GHEA Grapalat"/>
          <w:b/>
        </w:rPr>
        <w:br w:type="page"/>
      </w:r>
    </w:p>
    <w:p w14:paraId="30D8AA8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03135B82" w14:textId="71279788"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E0D7A" w:rsidRPr="004E0D7A">
        <w:rPr>
          <w:rFonts w:ascii="GHEA Grapalat" w:hAnsi="GHEA Grapalat"/>
          <w:b/>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D03F1C" w:rsidRPr="00D03F1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5F1BA9">
        <w:rPr>
          <w:rFonts w:ascii="GHEA Grapalat" w:hAnsi="GHEA Grapalat"/>
          <w:color w:val="C00000"/>
          <w:sz w:val="20"/>
          <w:szCs w:val="20"/>
          <w:lang w:val="hy-AM"/>
        </w:rPr>
        <w:t>2</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4"/>
        <w:t>*</w:t>
      </w:r>
    </w:p>
    <w:p w14:paraId="18AA48DF" w14:textId="77777777" w:rsidR="003D2FE2" w:rsidRPr="00B138F3" w:rsidRDefault="003D2FE2" w:rsidP="003D2FE2">
      <w:pPr>
        <w:widowControl w:val="0"/>
        <w:spacing w:after="160"/>
        <w:jc w:val="center"/>
        <w:rPr>
          <w:rFonts w:ascii="GHEA Grapalat" w:hAnsi="GHEA Grapalat"/>
          <w:b/>
          <w:sz w:val="22"/>
          <w:szCs w:val="22"/>
        </w:rPr>
      </w:pPr>
    </w:p>
    <w:p w14:paraId="57BA40C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F549BE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74A863F4" w14:textId="77777777" w:rsidTr="00B932B8">
        <w:tc>
          <w:tcPr>
            <w:tcW w:w="4786" w:type="dxa"/>
          </w:tcPr>
          <w:p w14:paraId="0BEE36A1"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CB27110"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14:paraId="7B0F6C1E" w14:textId="77777777" w:rsidR="003D2FE2" w:rsidRPr="00B138F3" w:rsidRDefault="003D2FE2" w:rsidP="003D2FE2">
      <w:pPr>
        <w:widowControl w:val="0"/>
        <w:spacing w:after="160"/>
        <w:rPr>
          <w:rFonts w:ascii="GHEA Grapalat" w:hAnsi="GHEA Grapalat" w:cs="GHEA Grapalat"/>
          <w:b/>
          <w:sz w:val="22"/>
          <w:szCs w:val="22"/>
        </w:rPr>
      </w:pPr>
    </w:p>
    <w:p w14:paraId="19B3AB1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CB681DF"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0A1018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BC5919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56FCC29"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CF82D77"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07F50FA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F65BF26" w14:textId="50B84B6D"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03F1C" w:rsidRPr="008518D5">
        <w:rPr>
          <w:rFonts w:ascii="GHEA Grapalat" w:hAnsi="GHEA Grapalat"/>
          <w:sz w:val="22"/>
          <w:szCs w:val="22"/>
        </w:rPr>
        <w:t xml:space="preserve"> </w:t>
      </w:r>
      <w:r w:rsidR="00D03F1C" w:rsidRPr="008518D5">
        <w:rPr>
          <w:rFonts w:ascii="GHEA Grapalat" w:hAnsi="GHEA Grapalat"/>
          <w:color w:val="C00000"/>
          <w:sz w:val="22"/>
          <w:szCs w:val="22"/>
        </w:rPr>
        <w:t xml:space="preserve"> </w:t>
      </w:r>
      <w:r w:rsidR="00D03F1C" w:rsidRPr="008518D5">
        <w:rPr>
          <w:rFonts w:ascii="GHEA Grapalat" w:hAnsi="GHEA Grapalat"/>
          <w:i/>
          <w:color w:val="C00000"/>
          <w:sz w:val="22"/>
          <w:szCs w:val="22"/>
        </w:rPr>
        <w:t>"Айастан" спортивная общественная организация (СОО)</w:t>
      </w:r>
      <w:r w:rsidRPr="00B138F3">
        <w:rPr>
          <w:rFonts w:ascii="GHEA Grapalat" w:hAnsi="GHEA Grapalat"/>
          <w:spacing w:val="-6"/>
          <w:sz w:val="22"/>
          <w:szCs w:val="22"/>
        </w:rPr>
        <w:t>*</w:t>
      </w:r>
      <w:r w:rsidR="00D03F1C" w:rsidRPr="00D03F1C">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14:paraId="5D62F3F6" w14:textId="49327568" w:rsidR="003D2FE2" w:rsidRPr="00B138F3" w:rsidRDefault="00D03F1C" w:rsidP="00D03F1C">
      <w:pPr>
        <w:widowControl w:val="0"/>
        <w:tabs>
          <w:tab w:val="left" w:pos="284"/>
        </w:tabs>
        <w:spacing w:after="160"/>
        <w:jc w:val="both"/>
        <w:rPr>
          <w:rFonts w:ascii="GHEA Grapalat" w:hAnsi="GHEA Grapalat" w:cs="GHEA Grapalat"/>
          <w:sz w:val="22"/>
          <w:szCs w:val="22"/>
        </w:rPr>
      </w:pPr>
      <w:r w:rsidRPr="00D03F1C">
        <w:rPr>
          <w:rFonts w:ascii="GHEA Grapalat" w:hAnsi="GHEA Grapalat"/>
          <w:sz w:val="22"/>
          <w:szCs w:val="22"/>
          <w:vertAlign w:val="superscript"/>
        </w:rPr>
        <w:t xml:space="preserve">                                                                                                                  </w:t>
      </w:r>
    </w:p>
    <w:p w14:paraId="3836186F" w14:textId="22278D4B"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D03F1C" w:rsidRPr="007D0A7C">
        <w:rPr>
          <w:rFonts w:ascii="GHEA Grapalat" w:hAnsi="GHEA Grapalat"/>
          <w:color w:val="C00000"/>
          <w:sz w:val="20"/>
          <w:szCs w:val="20"/>
          <w:lang w:val="en-US"/>
        </w:rPr>
        <w:t>HM</w:t>
      </w:r>
      <w:r w:rsidR="00D03F1C" w:rsidRPr="007D0A7C">
        <w:rPr>
          <w:rFonts w:ascii="GHEA Grapalat" w:hAnsi="GHEA Grapalat"/>
          <w:color w:val="C00000"/>
          <w:sz w:val="20"/>
          <w:szCs w:val="20"/>
        </w:rPr>
        <w:t xml:space="preserve"> </w:t>
      </w:r>
      <w:r w:rsidR="00D03F1C" w:rsidRPr="007D0A7C">
        <w:rPr>
          <w:rFonts w:ascii="GHEA Grapalat" w:hAnsi="GHEA Grapalat"/>
          <w:color w:val="C00000"/>
          <w:sz w:val="20"/>
          <w:szCs w:val="20"/>
          <w:lang w:val="en-US"/>
        </w:rPr>
        <w:t>HKHSOH</w:t>
      </w:r>
      <w:r w:rsidR="00D03F1C" w:rsidRPr="007D0A7C">
        <w:rPr>
          <w:rFonts w:ascii="GHEA Grapalat" w:hAnsi="GHEA Grapalat"/>
          <w:color w:val="C00000"/>
          <w:sz w:val="20"/>
          <w:szCs w:val="20"/>
        </w:rPr>
        <w:t>-</w:t>
      </w:r>
      <w:proofErr w:type="spellStart"/>
      <w:r w:rsidR="00D03F1C" w:rsidRPr="007D0A7C">
        <w:rPr>
          <w:rFonts w:ascii="GHEA Grapalat" w:hAnsi="GHEA Grapalat"/>
          <w:color w:val="C00000"/>
          <w:sz w:val="20"/>
          <w:szCs w:val="20"/>
          <w:lang w:val="en-US"/>
        </w:rPr>
        <w:t>GHAp</w:t>
      </w:r>
      <w:proofErr w:type="spellEnd"/>
      <w:r w:rsidR="00D03F1C" w:rsidRPr="007D0A7C">
        <w:rPr>
          <w:rFonts w:ascii="GHEA Grapalat" w:hAnsi="GHEA Grapalat"/>
          <w:color w:val="C00000"/>
          <w:sz w:val="20"/>
          <w:szCs w:val="20"/>
        </w:rPr>
        <w:t>DzB-2024/0</w:t>
      </w:r>
      <w:r w:rsidR="005F1BA9">
        <w:rPr>
          <w:rFonts w:ascii="GHEA Grapalat" w:hAnsi="GHEA Grapalat"/>
          <w:color w:val="C00000"/>
          <w:sz w:val="20"/>
          <w:szCs w:val="20"/>
          <w:lang w:val="hy-AM"/>
        </w:rPr>
        <w:t>2</w:t>
      </w:r>
      <w:r w:rsidRPr="00B138F3">
        <w:rPr>
          <w:rFonts w:ascii="GHEA Grapalat" w:hAnsi="GHEA Grapalat"/>
          <w:sz w:val="22"/>
          <w:szCs w:val="22"/>
        </w:rPr>
        <w:t>*.</w:t>
      </w:r>
    </w:p>
    <w:p w14:paraId="4BB60B3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D9419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6B69E1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DCB15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B8BA17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6BECDD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0EB88F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6F37AF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C08DB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09DD0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0723CA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98E837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B56B5DD"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88BB141"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21BFFE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734187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49BF3EF"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DE9FC1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4786675"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FF4C2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219501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022F0C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77BDB8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5A1D7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CC42E7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D3696A5" w14:textId="77777777" w:rsidR="003D2FE2" w:rsidRPr="00B138F3" w:rsidRDefault="003D2FE2" w:rsidP="003D2FE2">
      <w:pPr>
        <w:widowControl w:val="0"/>
        <w:spacing w:after="160"/>
        <w:jc w:val="right"/>
        <w:rPr>
          <w:rFonts w:ascii="GHEA Grapalat" w:hAnsi="GHEA Grapalat"/>
          <w:sz w:val="22"/>
          <w:szCs w:val="22"/>
        </w:rPr>
      </w:pPr>
    </w:p>
    <w:p w14:paraId="023DF982"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E99A13B"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06CB2656" w14:textId="77777777" w:rsidR="003D2FE2" w:rsidRPr="00B138F3" w:rsidRDefault="003D2FE2" w:rsidP="003D2FE2">
      <w:pPr>
        <w:widowControl w:val="0"/>
        <w:spacing w:after="160"/>
        <w:jc w:val="both"/>
        <w:rPr>
          <w:rFonts w:ascii="GHEA Grapalat" w:hAnsi="GHEA Grapalat"/>
          <w:sz w:val="22"/>
          <w:szCs w:val="22"/>
        </w:rPr>
      </w:pPr>
    </w:p>
    <w:p w14:paraId="3A8A69D0" w14:textId="77777777" w:rsidR="003D2FE2" w:rsidRPr="00B138F3" w:rsidRDefault="003D2FE2" w:rsidP="003D2FE2">
      <w:pPr>
        <w:widowControl w:val="0"/>
        <w:spacing w:after="160"/>
        <w:jc w:val="both"/>
        <w:rPr>
          <w:rFonts w:ascii="GHEA Grapalat" w:hAnsi="GHEA Grapalat"/>
          <w:sz w:val="22"/>
          <w:szCs w:val="22"/>
        </w:rPr>
      </w:pPr>
    </w:p>
    <w:p w14:paraId="6B0A2FB8" w14:textId="77777777" w:rsidR="003D2FE2" w:rsidRPr="00B138F3" w:rsidRDefault="003D2FE2" w:rsidP="003D2FE2">
      <w:pPr>
        <w:rPr>
          <w:sz w:val="22"/>
          <w:szCs w:val="22"/>
        </w:rPr>
      </w:pPr>
    </w:p>
    <w:p w14:paraId="00D599E9" w14:textId="77777777" w:rsidR="001005B0" w:rsidRPr="00B138F3" w:rsidRDefault="001005B0" w:rsidP="003D2FE2">
      <w:pPr>
        <w:widowControl w:val="0"/>
        <w:spacing w:after="160"/>
        <w:ind w:left="567" w:right="565"/>
        <w:jc w:val="both"/>
        <w:rPr>
          <w:rFonts w:ascii="GHEA Grapalat" w:hAnsi="GHEA Grapalat"/>
          <w:sz w:val="22"/>
          <w:szCs w:val="22"/>
        </w:rPr>
      </w:pPr>
    </w:p>
    <w:p w14:paraId="1D7E410F" w14:textId="77777777" w:rsidR="001005B0" w:rsidRPr="00B138F3" w:rsidRDefault="001005B0" w:rsidP="00B46D58">
      <w:pPr>
        <w:widowControl w:val="0"/>
        <w:spacing w:after="160"/>
        <w:ind w:left="567" w:right="565"/>
        <w:jc w:val="center"/>
        <w:rPr>
          <w:rFonts w:ascii="GHEA Grapalat" w:hAnsi="GHEA Grapalat"/>
          <w:b/>
          <w:sz w:val="22"/>
          <w:szCs w:val="22"/>
        </w:rPr>
      </w:pPr>
    </w:p>
    <w:p w14:paraId="0F92A5E2" w14:textId="77777777" w:rsidR="001005B0" w:rsidRPr="00B138F3" w:rsidRDefault="001005B0" w:rsidP="00B46D58">
      <w:pPr>
        <w:widowControl w:val="0"/>
        <w:spacing w:after="160"/>
        <w:ind w:left="567" w:right="565"/>
        <w:jc w:val="center"/>
        <w:rPr>
          <w:rFonts w:ascii="GHEA Grapalat" w:hAnsi="GHEA Grapalat"/>
          <w:b/>
          <w:sz w:val="22"/>
          <w:szCs w:val="22"/>
        </w:rPr>
      </w:pPr>
    </w:p>
    <w:p w14:paraId="07F28E62" w14:textId="77777777" w:rsidR="001005B0" w:rsidRPr="00B138F3" w:rsidRDefault="001005B0" w:rsidP="00B46D58">
      <w:pPr>
        <w:widowControl w:val="0"/>
        <w:spacing w:after="160"/>
        <w:ind w:left="567" w:right="565"/>
        <w:jc w:val="center"/>
        <w:rPr>
          <w:rFonts w:ascii="GHEA Grapalat" w:hAnsi="GHEA Grapalat"/>
          <w:b/>
          <w:sz w:val="22"/>
          <w:szCs w:val="22"/>
        </w:rPr>
      </w:pPr>
    </w:p>
    <w:p w14:paraId="7F4CF511" w14:textId="77777777" w:rsidR="001005B0" w:rsidRPr="00B138F3" w:rsidRDefault="001005B0" w:rsidP="00B46D58">
      <w:pPr>
        <w:widowControl w:val="0"/>
        <w:spacing w:after="160"/>
        <w:ind w:left="567" w:right="565"/>
        <w:jc w:val="center"/>
        <w:rPr>
          <w:rFonts w:ascii="GHEA Grapalat" w:hAnsi="GHEA Grapalat"/>
          <w:b/>
          <w:sz w:val="22"/>
          <w:szCs w:val="22"/>
        </w:rPr>
      </w:pPr>
    </w:p>
    <w:p w14:paraId="46627CDB" w14:textId="77777777" w:rsidR="001005B0" w:rsidRPr="00B138F3" w:rsidRDefault="001005B0" w:rsidP="00B46D58">
      <w:pPr>
        <w:widowControl w:val="0"/>
        <w:spacing w:after="160"/>
        <w:ind w:left="567" w:right="565"/>
        <w:jc w:val="center"/>
        <w:rPr>
          <w:rFonts w:ascii="GHEA Grapalat" w:hAnsi="GHEA Grapalat"/>
          <w:b/>
          <w:sz w:val="22"/>
          <w:szCs w:val="22"/>
        </w:rPr>
      </w:pPr>
    </w:p>
    <w:p w14:paraId="4B5CC08A" w14:textId="77777777" w:rsidR="001005B0" w:rsidRPr="00B138F3" w:rsidRDefault="001005B0" w:rsidP="00B46D58">
      <w:pPr>
        <w:widowControl w:val="0"/>
        <w:spacing w:after="160"/>
        <w:ind w:left="567" w:right="565"/>
        <w:jc w:val="center"/>
        <w:rPr>
          <w:rFonts w:ascii="GHEA Grapalat" w:hAnsi="GHEA Grapalat"/>
          <w:b/>
        </w:rPr>
      </w:pPr>
    </w:p>
    <w:p w14:paraId="405345F3" w14:textId="77777777" w:rsidR="001005B0" w:rsidRPr="00B138F3" w:rsidRDefault="001005B0" w:rsidP="00B46D58">
      <w:pPr>
        <w:widowControl w:val="0"/>
        <w:spacing w:after="160"/>
        <w:ind w:left="567" w:right="565"/>
        <w:jc w:val="center"/>
        <w:rPr>
          <w:rFonts w:ascii="GHEA Grapalat" w:hAnsi="GHEA Grapalat"/>
          <w:b/>
        </w:rPr>
      </w:pPr>
    </w:p>
    <w:p w14:paraId="55AF509F" w14:textId="77777777" w:rsidR="001005B0" w:rsidRPr="00B138F3" w:rsidRDefault="001005B0" w:rsidP="00B46D58">
      <w:pPr>
        <w:widowControl w:val="0"/>
        <w:spacing w:after="160"/>
        <w:ind w:left="567" w:right="565"/>
        <w:jc w:val="center"/>
        <w:rPr>
          <w:rFonts w:ascii="GHEA Grapalat" w:hAnsi="GHEA Grapalat"/>
          <w:b/>
        </w:rPr>
      </w:pPr>
    </w:p>
    <w:p w14:paraId="41B4B954" w14:textId="77777777" w:rsidR="001005B0" w:rsidRPr="00B138F3" w:rsidRDefault="001005B0" w:rsidP="00B46D58">
      <w:pPr>
        <w:widowControl w:val="0"/>
        <w:spacing w:after="160"/>
        <w:ind w:left="567" w:right="565"/>
        <w:jc w:val="center"/>
        <w:rPr>
          <w:rFonts w:ascii="GHEA Grapalat" w:hAnsi="GHEA Grapalat"/>
          <w:b/>
        </w:rPr>
      </w:pPr>
    </w:p>
    <w:p w14:paraId="4D36B5FD" w14:textId="77777777" w:rsidR="001005B0" w:rsidRPr="00B138F3" w:rsidRDefault="001005B0" w:rsidP="00B46D58">
      <w:pPr>
        <w:widowControl w:val="0"/>
        <w:spacing w:after="160"/>
        <w:ind w:left="567" w:right="565"/>
        <w:jc w:val="center"/>
        <w:rPr>
          <w:rFonts w:ascii="GHEA Grapalat" w:hAnsi="GHEA Grapalat"/>
          <w:b/>
        </w:rPr>
      </w:pPr>
    </w:p>
    <w:p w14:paraId="46F08905" w14:textId="77777777" w:rsidR="001005B0" w:rsidRPr="00B138F3" w:rsidRDefault="001005B0" w:rsidP="00B46D58">
      <w:pPr>
        <w:widowControl w:val="0"/>
        <w:spacing w:after="160"/>
        <w:ind w:left="567" w:right="565"/>
        <w:jc w:val="center"/>
        <w:rPr>
          <w:rFonts w:ascii="GHEA Grapalat" w:hAnsi="GHEA Grapalat"/>
          <w:b/>
        </w:rPr>
      </w:pPr>
    </w:p>
    <w:p w14:paraId="14C5640E" w14:textId="77777777" w:rsidR="001005B0" w:rsidRPr="00B138F3" w:rsidRDefault="001005B0" w:rsidP="00B46D58">
      <w:pPr>
        <w:widowControl w:val="0"/>
        <w:spacing w:after="160"/>
        <w:ind w:left="567" w:right="565"/>
        <w:jc w:val="center"/>
        <w:rPr>
          <w:rFonts w:ascii="GHEA Grapalat" w:hAnsi="GHEA Grapalat"/>
          <w:b/>
        </w:rPr>
      </w:pPr>
    </w:p>
    <w:p w14:paraId="739C1B64" w14:textId="77777777" w:rsidR="001005B0" w:rsidRPr="00B138F3" w:rsidRDefault="001005B0" w:rsidP="00B46D58">
      <w:pPr>
        <w:widowControl w:val="0"/>
        <w:spacing w:after="160"/>
        <w:ind w:left="567" w:right="565"/>
        <w:jc w:val="center"/>
        <w:rPr>
          <w:rFonts w:ascii="GHEA Grapalat" w:hAnsi="GHEA Grapalat"/>
          <w:b/>
        </w:rPr>
      </w:pPr>
    </w:p>
    <w:p w14:paraId="46D3AEE8" w14:textId="77777777" w:rsidR="001005B0" w:rsidRPr="00B138F3" w:rsidRDefault="001005B0" w:rsidP="00B46D58">
      <w:pPr>
        <w:widowControl w:val="0"/>
        <w:spacing w:after="160"/>
        <w:ind w:left="567" w:right="565"/>
        <w:jc w:val="center"/>
        <w:rPr>
          <w:rFonts w:ascii="GHEA Grapalat" w:hAnsi="GHEA Grapalat"/>
          <w:b/>
        </w:rPr>
      </w:pPr>
    </w:p>
    <w:p w14:paraId="41E9E38E" w14:textId="77777777" w:rsidR="001005B0" w:rsidRPr="00B138F3" w:rsidRDefault="001005B0" w:rsidP="00B46D58">
      <w:pPr>
        <w:widowControl w:val="0"/>
        <w:spacing w:after="160"/>
        <w:ind w:left="567" w:right="565"/>
        <w:jc w:val="center"/>
        <w:rPr>
          <w:rFonts w:ascii="GHEA Grapalat" w:hAnsi="GHEA Grapalat"/>
          <w:b/>
        </w:rPr>
      </w:pPr>
    </w:p>
    <w:p w14:paraId="44CBA04B" w14:textId="77777777" w:rsidR="001005B0" w:rsidRPr="00B138F3" w:rsidRDefault="001005B0" w:rsidP="00B46D58">
      <w:pPr>
        <w:widowControl w:val="0"/>
        <w:spacing w:after="160"/>
        <w:ind w:left="567" w:right="565"/>
        <w:jc w:val="center"/>
        <w:rPr>
          <w:rFonts w:ascii="GHEA Grapalat" w:hAnsi="GHEA Grapalat"/>
          <w:b/>
        </w:rPr>
      </w:pPr>
    </w:p>
    <w:p w14:paraId="52D131B1"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560430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6C21FA"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ACF8F1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F06E"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79B3E4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B14B1B"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09E57D2"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B0D9C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45BBC6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9BC8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796EFD7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58382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9F5CEC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FB5F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7D9C339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A8B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975AA" w:rsidRPr="00B138F3" w14:paraId="46EE2004" w14:textId="77777777" w:rsidTr="009814EA">
        <w:trPr>
          <w:trHeight w:val="7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6106D4" w14:textId="77777777" w:rsidR="005975AA" w:rsidRDefault="005975AA" w:rsidP="005975AA">
            <w:pPr>
              <w:pStyle w:val="BodyText"/>
              <w:widowControl w:val="0"/>
              <w:spacing w:after="160"/>
              <w:ind w:right="-7"/>
              <w:rPr>
                <w:rFonts w:ascii="GHEA Grapalat" w:hAnsi="GHEA Grapalat"/>
                <w:i/>
                <w:color w:val="C00000"/>
                <w:sz w:val="22"/>
                <w:szCs w:val="22"/>
              </w:rPr>
            </w:pPr>
            <w:r w:rsidRPr="005975AA">
              <w:rPr>
                <w:rFonts w:ascii="GHEA Grapalat" w:hAnsi="GHEA Grapalat"/>
              </w:rPr>
              <w:t xml:space="preserve">    </w:t>
            </w:r>
            <w:r w:rsidRPr="00B138F3">
              <w:rPr>
                <w:rFonts w:ascii="GHEA Grapalat" w:hAnsi="GHEA Grapalat"/>
              </w:rPr>
              <w:t>9.</w:t>
            </w:r>
            <w:r w:rsidRPr="00B138F3">
              <w:rPr>
                <w:rFonts w:ascii="GHEA Grapalat" w:hAnsi="GHEA Grapalat"/>
              </w:rPr>
              <w:tab/>
              <w:t>Наименование, или имя, фамилия бенефициара:</w:t>
            </w:r>
            <w:r w:rsidRPr="005975AA">
              <w:rPr>
                <w:rFonts w:ascii="GHEA Grapalat" w:hAnsi="GHEA Grapalat"/>
              </w:rPr>
              <w:t xml:space="preserve"> </w:t>
            </w:r>
            <w:r w:rsidRPr="008518D5">
              <w:rPr>
                <w:rFonts w:ascii="GHEA Grapalat" w:hAnsi="GHEA Grapalat"/>
                <w:i/>
                <w:color w:val="C00000"/>
                <w:sz w:val="22"/>
                <w:szCs w:val="22"/>
              </w:rPr>
              <w:t xml:space="preserve">"Айастан" спортивная общественная </w:t>
            </w:r>
            <w:r w:rsidRPr="005975AA">
              <w:rPr>
                <w:rFonts w:ascii="GHEA Grapalat" w:hAnsi="GHEA Grapalat"/>
                <w:i/>
                <w:color w:val="C00000"/>
                <w:sz w:val="22"/>
                <w:szCs w:val="22"/>
              </w:rPr>
              <w:t xml:space="preserve">   </w:t>
            </w:r>
          </w:p>
          <w:p w14:paraId="6C745BAE" w14:textId="3D8A23A7" w:rsidR="005975AA" w:rsidRPr="00B138F3" w:rsidRDefault="005975AA" w:rsidP="005975AA">
            <w:pPr>
              <w:widowControl w:val="0"/>
              <w:tabs>
                <w:tab w:val="left" w:pos="855"/>
              </w:tabs>
              <w:spacing w:after="160"/>
              <w:ind w:left="360"/>
              <w:rPr>
                <w:rFonts w:ascii="GHEA Grapalat" w:hAnsi="GHEA Grapalat"/>
              </w:rPr>
            </w:pPr>
            <w:r w:rsidRPr="005975AA">
              <w:rPr>
                <w:rFonts w:ascii="GHEA Grapalat" w:hAnsi="GHEA Grapalat"/>
                <w:i/>
                <w:color w:val="C00000"/>
                <w:sz w:val="22"/>
                <w:szCs w:val="22"/>
              </w:rPr>
              <w:t xml:space="preserve">                                                                                     </w:t>
            </w:r>
            <w:r w:rsidRPr="008518D5">
              <w:rPr>
                <w:rFonts w:ascii="GHEA Grapalat" w:hAnsi="GHEA Grapalat"/>
                <w:i/>
                <w:color w:val="C00000"/>
                <w:sz w:val="22"/>
                <w:szCs w:val="22"/>
              </w:rPr>
              <w:t>организация (СОО)</w:t>
            </w:r>
          </w:p>
        </w:tc>
      </w:tr>
      <w:tr w:rsidR="005975AA" w:rsidRPr="00B138F3" w14:paraId="4C81777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F1265" w14:textId="79E537E6" w:rsidR="005975AA" w:rsidRPr="00B138F3" w:rsidRDefault="005975AA" w:rsidP="005975AA">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975AA" w:rsidRPr="00B138F3" w14:paraId="7A0871A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D11B13" w14:textId="7BD6AE8D" w:rsidR="005975AA" w:rsidRPr="00B138F3" w:rsidRDefault="005975AA" w:rsidP="005975AA">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5975AA">
              <w:rPr>
                <w:rFonts w:ascii="GHEA Mariam" w:hAnsi="GHEA Mariam"/>
                <w:color w:val="C00000"/>
                <w:lang w:val="hy-AM"/>
              </w:rPr>
              <w:t>02510915</w:t>
            </w:r>
          </w:p>
        </w:tc>
      </w:tr>
      <w:tr w:rsidR="005975AA" w:rsidRPr="00B138F3" w14:paraId="53EAC2A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C2380" w14:textId="13932097" w:rsidR="005975AA" w:rsidRPr="00B138F3" w:rsidRDefault="005975AA" w:rsidP="005975AA">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5975AA">
              <w:rPr>
                <w:rFonts w:ascii="GHEA Grapalat" w:hAnsi="GHEA Grapalat"/>
              </w:rPr>
              <w:t xml:space="preserve"> </w:t>
            </w:r>
            <w:r w:rsidRPr="005975AA">
              <w:rPr>
                <w:rFonts w:ascii="GHEA Mariam" w:hAnsi="GHEA Mariam" w:cs="Andalus"/>
                <w:color w:val="C00000"/>
                <w:lang w:val="hy-AM"/>
              </w:rPr>
              <w:t>«</w:t>
            </w:r>
            <w:r w:rsidRPr="005975AA">
              <w:rPr>
                <w:rFonts w:ascii="GHEA Mariam" w:hAnsi="GHEA Mariam" w:cs="Andalus"/>
                <w:color w:val="C00000"/>
              </w:rPr>
              <w:t>Армэкономбанк</w:t>
            </w:r>
            <w:r w:rsidRPr="005975AA">
              <w:rPr>
                <w:rFonts w:ascii="GHEA Mariam" w:hAnsi="GHEA Mariam" w:cs="Andalus"/>
                <w:color w:val="C00000"/>
                <w:lang w:val="hy-AM"/>
              </w:rPr>
              <w:t xml:space="preserve">» </w:t>
            </w:r>
            <w:r w:rsidRPr="005975AA">
              <w:rPr>
                <w:rFonts w:ascii="GHEA Mariam" w:hAnsi="GHEA Mariam" w:cs="Andalus"/>
                <w:color w:val="C00000"/>
              </w:rPr>
              <w:t xml:space="preserve"> ЗАО</w:t>
            </w:r>
          </w:p>
        </w:tc>
      </w:tr>
      <w:tr w:rsidR="005975AA" w:rsidRPr="00B138F3" w14:paraId="716B365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39B896" w14:textId="15F50B3D" w:rsidR="005975AA" w:rsidRPr="00B138F3" w:rsidRDefault="005975AA" w:rsidP="005975AA">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5975AA">
              <w:rPr>
                <w:rFonts w:ascii="GHEA Mariam" w:hAnsi="GHEA Mariam"/>
                <w:color w:val="C00000"/>
                <w:lang w:val="hy-AM"/>
              </w:rPr>
              <w:t>163048121178</w:t>
            </w:r>
          </w:p>
        </w:tc>
      </w:tr>
      <w:tr w:rsidR="00B138F3" w:rsidRPr="00B138F3" w14:paraId="77FE69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1B94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E8D28A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31C6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35EFB7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5C98C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CBDCDF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1DBE5"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42486BF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893344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87E7F9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1DD9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3A45EC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F16B0B"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179CE4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3D4298C"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D4A9702" w14:textId="77777777" w:rsidR="00C3421C" w:rsidRPr="00B138F3" w:rsidRDefault="00C3421C" w:rsidP="00DE2AE3">
            <w:pPr>
              <w:widowControl w:val="0"/>
              <w:spacing w:after="160"/>
              <w:rPr>
                <w:rFonts w:ascii="GHEA Grapalat" w:hAnsi="GHEA Grapalat" w:cs="Sylfaen"/>
              </w:rPr>
            </w:pPr>
          </w:p>
          <w:p w14:paraId="518FF594"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1ACCFE0B" w14:textId="77777777" w:rsidR="00C3421C" w:rsidRPr="00B138F3" w:rsidRDefault="00C3421C" w:rsidP="00DE2AE3">
            <w:pPr>
              <w:widowControl w:val="0"/>
              <w:spacing w:after="160"/>
              <w:rPr>
                <w:rFonts w:ascii="GHEA Grapalat" w:hAnsi="GHEA Grapalat" w:cs="Sylfaen"/>
              </w:rPr>
            </w:pPr>
          </w:p>
          <w:p w14:paraId="453AA63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6076AFD" w14:textId="77777777" w:rsidR="00C3421C" w:rsidRPr="00B138F3" w:rsidRDefault="00C3421C" w:rsidP="00DE2AE3">
            <w:pPr>
              <w:widowControl w:val="0"/>
              <w:spacing w:after="160"/>
              <w:rPr>
                <w:rFonts w:ascii="GHEA Grapalat" w:hAnsi="GHEA Grapalat" w:cs="Sylfaen"/>
              </w:rPr>
            </w:pPr>
          </w:p>
          <w:p w14:paraId="15A0520A"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4278134A"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388C691"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1366380" w14:textId="77777777" w:rsidR="00C3421C" w:rsidRPr="00B138F3" w:rsidRDefault="00C3421C" w:rsidP="00DE2AE3">
            <w:pPr>
              <w:widowControl w:val="0"/>
              <w:spacing w:after="160"/>
              <w:rPr>
                <w:rFonts w:ascii="GHEA Grapalat" w:hAnsi="GHEA Grapalat" w:cs="Sylfaen"/>
              </w:rPr>
            </w:pPr>
          </w:p>
          <w:p w14:paraId="1E93C92B"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6993BC8" w14:textId="77777777" w:rsidR="00C3421C" w:rsidRPr="00B138F3" w:rsidRDefault="00C3421C" w:rsidP="00DE2AE3">
            <w:pPr>
              <w:widowControl w:val="0"/>
              <w:spacing w:after="160"/>
              <w:jc w:val="right"/>
              <w:rPr>
                <w:rFonts w:ascii="GHEA Grapalat" w:hAnsi="GHEA Grapalat" w:cs="Tahoma"/>
              </w:rPr>
            </w:pPr>
          </w:p>
          <w:p w14:paraId="5F973FB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874E9D9" w14:textId="77777777" w:rsidR="00C3421C" w:rsidRPr="00B138F3" w:rsidRDefault="00C3421C" w:rsidP="00DE2AE3">
            <w:pPr>
              <w:widowControl w:val="0"/>
              <w:spacing w:after="160"/>
              <w:rPr>
                <w:rFonts w:ascii="GHEA Grapalat" w:hAnsi="GHEA Grapalat" w:cs="Sylfaen"/>
              </w:rPr>
            </w:pPr>
          </w:p>
          <w:p w14:paraId="483C043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14:paraId="30616E7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8EA502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011DF61" w14:textId="77777777" w:rsidR="00C3421C" w:rsidRPr="00B138F3" w:rsidRDefault="00C3421C" w:rsidP="00DE2AE3">
            <w:pPr>
              <w:widowControl w:val="0"/>
              <w:spacing w:after="160"/>
              <w:rPr>
                <w:rFonts w:ascii="GHEA Grapalat" w:hAnsi="GHEA Grapalat"/>
              </w:rPr>
            </w:pPr>
          </w:p>
          <w:p w14:paraId="58B365C7"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5545F74"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0DECF04" w14:textId="77777777" w:rsidR="00C3421C" w:rsidRPr="00B138F3" w:rsidRDefault="00C3421C" w:rsidP="00DE2AE3">
            <w:pPr>
              <w:widowControl w:val="0"/>
              <w:spacing w:after="160"/>
              <w:rPr>
                <w:rFonts w:ascii="GHEA Grapalat" w:hAnsi="GHEA Grapalat" w:cs="Tahoma"/>
              </w:rPr>
            </w:pPr>
          </w:p>
          <w:p w14:paraId="3EB89941"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ADC336C"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CAD83C8" w14:textId="77777777" w:rsidR="00C3421C" w:rsidRPr="00B138F3" w:rsidRDefault="00C3421C" w:rsidP="00DE2AE3">
            <w:pPr>
              <w:widowControl w:val="0"/>
              <w:spacing w:after="160"/>
              <w:rPr>
                <w:rFonts w:ascii="GHEA Grapalat" w:hAnsi="GHEA Grapalat" w:cs="Tahoma"/>
              </w:rPr>
            </w:pPr>
          </w:p>
          <w:p w14:paraId="27A58FC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589DCE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4EB4275" w14:textId="77777777" w:rsidR="00C3421C" w:rsidRPr="00B138F3" w:rsidRDefault="00C3421C" w:rsidP="00DE2AE3">
            <w:pPr>
              <w:widowControl w:val="0"/>
              <w:spacing w:after="160"/>
              <w:rPr>
                <w:rFonts w:ascii="GHEA Grapalat" w:hAnsi="GHEA Grapalat" w:cs="Arial"/>
              </w:rPr>
            </w:pPr>
          </w:p>
        </w:tc>
      </w:tr>
      <w:tr w:rsidR="00B138F3" w:rsidRPr="00B138F3" w14:paraId="163D600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4D80E59"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FAB1F83" w14:textId="77777777" w:rsidR="00C3421C" w:rsidRPr="00B138F3" w:rsidRDefault="00C3421C" w:rsidP="00DE2AE3">
            <w:pPr>
              <w:widowControl w:val="0"/>
              <w:spacing w:after="160"/>
              <w:rPr>
                <w:rFonts w:ascii="GHEA Grapalat" w:hAnsi="GHEA Grapalat" w:cs="Sylfaen"/>
              </w:rPr>
            </w:pPr>
          </w:p>
          <w:p w14:paraId="32E49A64"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703B1D8"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3CA51D5" w14:textId="77777777" w:rsidR="00C3421C" w:rsidRPr="00B138F3" w:rsidRDefault="00C3421C" w:rsidP="00DE2AE3">
            <w:pPr>
              <w:widowControl w:val="0"/>
              <w:spacing w:after="160"/>
              <w:rPr>
                <w:rFonts w:ascii="GHEA Grapalat" w:hAnsi="GHEA Grapalat"/>
              </w:rPr>
            </w:pPr>
          </w:p>
          <w:p w14:paraId="73B2323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B9952FE" w14:textId="77777777" w:rsidR="00C3421C" w:rsidRPr="00B138F3" w:rsidRDefault="00C3421C" w:rsidP="00C3421C">
      <w:pPr>
        <w:widowControl w:val="0"/>
        <w:spacing w:after="160"/>
        <w:jc w:val="center"/>
        <w:rPr>
          <w:rFonts w:ascii="GHEA Grapalat" w:hAnsi="GHEA Grapalat" w:cs="Sylfaen"/>
        </w:rPr>
      </w:pPr>
    </w:p>
    <w:p w14:paraId="5411B66F"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690AA33"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36DE3341"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68CB84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611E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9DA19C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F1D19F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A7973F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061B74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FC0C04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09D91C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7EE5EA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B2F57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227F3E7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FEB25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8602C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24C88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52EE7F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386F78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BD1EFD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C3F30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8DA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A91C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BC362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B43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F161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63FDF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828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2977405"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74A9F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E85A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F4B1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D5DA9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76A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96E0AF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DA87F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259C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EFD374"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8FBD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89464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C03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8402CA9"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0FE2F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7AC9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8635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6BE2B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1FBD7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EB66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D01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E5B05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FDB1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9CD0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D3326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833F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71849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D3D4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9C5C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8E6F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5A9C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E66C4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8BA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73946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B474D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87C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88D3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2159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2BD42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84A2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6635F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4A4E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BEEB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5FD7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8D231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58D5C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600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E470F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724CE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1215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DF3B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8EFE0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A333C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2CCE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0FCE1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05168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339D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236B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2F208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DBE7C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952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7A267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C5FB2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52B7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600E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E1459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65854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B487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BBA0D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BAD2D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ADCF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F21D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9AC43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AE73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09EC1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74B5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47E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38D4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03E1B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2A2B9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A696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F09E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70550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996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1DB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8BB40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75E30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206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9887E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472CD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1EA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BD1D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C1D33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2E280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8759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A89EA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7F3E1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22DD6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962A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47C7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0F5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0A876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9D747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E84128"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31867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59AC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E51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080C8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7A9B6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DE08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EFD1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F5628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98F79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E481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E6149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553E3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4724A1"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A552242"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F101B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806D7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E70E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2895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FF96D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EF957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FF3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5A6D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D2C69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BEA16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3A654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A8C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3BD2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D0265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904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0ED7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5704C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402698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F94E2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045C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5562A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59CD4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81F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D269F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DB91E64"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1CFB3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82ADE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3611E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B2E0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254CB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9FDED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CF5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97326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1AB4A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5A8C6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B0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65B44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65443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DB3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D9E49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C66F6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51A1B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20CED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C5F7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3B761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D15CE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95A3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BA88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220092D"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F6F70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F570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EA0C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BDC82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938C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70BF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7A85E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2A47E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2A25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8E788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56D31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057E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CEAE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E12CF3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762C7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692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A8A9E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2E357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0AE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649E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81CE3F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0085B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CB0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75541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CC989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AAC9F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8062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555770"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58866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822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C3191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49DE8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DF87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5056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193810" w14:textId="77777777" w:rsidR="00C3421C" w:rsidRPr="00B138F3" w:rsidRDefault="00C3421C" w:rsidP="00DE2AE3">
            <w:pPr>
              <w:widowControl w:val="0"/>
              <w:spacing w:after="120"/>
              <w:jc w:val="center"/>
              <w:rPr>
                <w:rFonts w:ascii="GHEA Grapalat" w:hAnsi="GHEA Grapalat"/>
                <w:sz w:val="18"/>
                <w:szCs w:val="18"/>
              </w:rPr>
            </w:pPr>
          </w:p>
        </w:tc>
      </w:tr>
    </w:tbl>
    <w:p w14:paraId="6CDC87A8" w14:textId="77777777" w:rsidR="001005B0" w:rsidRPr="00B138F3" w:rsidRDefault="001005B0" w:rsidP="00B46D58">
      <w:pPr>
        <w:widowControl w:val="0"/>
        <w:spacing w:after="160"/>
        <w:ind w:left="567" w:right="565"/>
        <w:jc w:val="center"/>
        <w:rPr>
          <w:rFonts w:ascii="GHEA Grapalat" w:hAnsi="GHEA Grapalat"/>
          <w:b/>
        </w:rPr>
      </w:pPr>
    </w:p>
    <w:p w14:paraId="634D3948" w14:textId="77777777" w:rsidR="001005B0" w:rsidRPr="00B138F3" w:rsidRDefault="001005B0" w:rsidP="00B46D58">
      <w:pPr>
        <w:widowControl w:val="0"/>
        <w:spacing w:after="160"/>
        <w:ind w:left="567" w:right="565"/>
        <w:jc w:val="center"/>
        <w:rPr>
          <w:rFonts w:ascii="GHEA Grapalat" w:hAnsi="GHEA Grapalat"/>
          <w:b/>
        </w:rPr>
      </w:pPr>
    </w:p>
    <w:p w14:paraId="249B65BC" w14:textId="77777777" w:rsidR="001005B0" w:rsidRPr="00B138F3" w:rsidRDefault="001005B0" w:rsidP="00B46D58">
      <w:pPr>
        <w:widowControl w:val="0"/>
        <w:spacing w:after="160"/>
        <w:ind w:left="567" w:right="565"/>
        <w:jc w:val="center"/>
        <w:rPr>
          <w:rFonts w:ascii="GHEA Grapalat" w:hAnsi="GHEA Grapalat"/>
          <w:b/>
        </w:rPr>
      </w:pPr>
    </w:p>
    <w:p w14:paraId="789AAA52" w14:textId="77777777" w:rsidR="001005B0" w:rsidRPr="00B138F3" w:rsidRDefault="001005B0" w:rsidP="00B46D58">
      <w:pPr>
        <w:widowControl w:val="0"/>
        <w:spacing w:after="160"/>
        <w:ind w:left="567" w:right="565"/>
        <w:jc w:val="center"/>
        <w:rPr>
          <w:rFonts w:ascii="GHEA Grapalat" w:hAnsi="GHEA Grapalat"/>
          <w:b/>
        </w:rPr>
      </w:pPr>
    </w:p>
    <w:p w14:paraId="60850180" w14:textId="77777777" w:rsidR="001005B0" w:rsidRPr="00B138F3" w:rsidRDefault="001005B0" w:rsidP="00B46D58">
      <w:pPr>
        <w:widowControl w:val="0"/>
        <w:spacing w:after="160"/>
        <w:ind w:left="567" w:right="565"/>
        <w:jc w:val="center"/>
        <w:rPr>
          <w:rFonts w:ascii="GHEA Grapalat" w:hAnsi="GHEA Grapalat"/>
          <w:b/>
        </w:rPr>
      </w:pPr>
    </w:p>
    <w:p w14:paraId="69977320" w14:textId="77777777" w:rsidR="001005B0" w:rsidRPr="00B138F3" w:rsidRDefault="001005B0" w:rsidP="00B46D58">
      <w:pPr>
        <w:widowControl w:val="0"/>
        <w:spacing w:after="160"/>
        <w:ind w:left="567" w:right="565"/>
        <w:jc w:val="center"/>
        <w:rPr>
          <w:rFonts w:ascii="GHEA Grapalat" w:hAnsi="GHEA Grapalat"/>
          <w:b/>
        </w:rPr>
      </w:pPr>
    </w:p>
    <w:p w14:paraId="7228747B" w14:textId="77777777" w:rsidR="001005B0" w:rsidRPr="00B138F3" w:rsidRDefault="001005B0" w:rsidP="00B46D58">
      <w:pPr>
        <w:widowControl w:val="0"/>
        <w:spacing w:after="160"/>
        <w:ind w:left="567" w:right="565"/>
        <w:jc w:val="center"/>
        <w:rPr>
          <w:rFonts w:ascii="GHEA Grapalat" w:hAnsi="GHEA Grapalat"/>
          <w:b/>
        </w:rPr>
      </w:pPr>
    </w:p>
    <w:p w14:paraId="15097511" w14:textId="77777777" w:rsidR="001005B0" w:rsidRPr="00B138F3" w:rsidRDefault="001005B0" w:rsidP="00B46D58">
      <w:pPr>
        <w:widowControl w:val="0"/>
        <w:spacing w:after="160"/>
        <w:ind w:left="567" w:right="565"/>
        <w:jc w:val="center"/>
        <w:rPr>
          <w:rFonts w:ascii="GHEA Grapalat" w:hAnsi="GHEA Grapalat"/>
          <w:b/>
        </w:rPr>
      </w:pPr>
    </w:p>
    <w:p w14:paraId="26DCD3AF" w14:textId="77777777" w:rsidR="001005B0" w:rsidRPr="00B138F3" w:rsidRDefault="001005B0" w:rsidP="00B46D58">
      <w:pPr>
        <w:widowControl w:val="0"/>
        <w:spacing w:after="160"/>
        <w:ind w:left="567" w:right="565"/>
        <w:jc w:val="center"/>
        <w:rPr>
          <w:rFonts w:ascii="GHEA Grapalat" w:hAnsi="GHEA Grapalat"/>
          <w:b/>
        </w:rPr>
      </w:pPr>
    </w:p>
    <w:p w14:paraId="00B1B77F" w14:textId="77777777" w:rsidR="001005B0" w:rsidRPr="00B138F3" w:rsidRDefault="001005B0" w:rsidP="00B46D58">
      <w:pPr>
        <w:widowControl w:val="0"/>
        <w:spacing w:after="160"/>
        <w:ind w:left="567" w:right="565"/>
        <w:jc w:val="center"/>
        <w:rPr>
          <w:rFonts w:ascii="GHEA Grapalat" w:hAnsi="GHEA Grapalat"/>
          <w:b/>
        </w:rPr>
      </w:pPr>
    </w:p>
    <w:p w14:paraId="3CD92B39" w14:textId="77777777" w:rsidR="001005B0" w:rsidRPr="00B138F3" w:rsidRDefault="001005B0" w:rsidP="00B46D58">
      <w:pPr>
        <w:widowControl w:val="0"/>
        <w:spacing w:after="160"/>
        <w:ind w:left="567" w:right="565"/>
        <w:jc w:val="center"/>
        <w:rPr>
          <w:rFonts w:ascii="GHEA Grapalat" w:hAnsi="GHEA Grapalat"/>
          <w:b/>
        </w:rPr>
      </w:pPr>
    </w:p>
    <w:p w14:paraId="725C0A5D" w14:textId="77777777" w:rsidR="001005B0" w:rsidRPr="00B138F3" w:rsidRDefault="001005B0" w:rsidP="00B46D58">
      <w:pPr>
        <w:widowControl w:val="0"/>
        <w:spacing w:after="160"/>
        <w:ind w:left="567" w:right="565"/>
        <w:jc w:val="center"/>
        <w:rPr>
          <w:rFonts w:ascii="GHEA Grapalat" w:hAnsi="GHEA Grapalat"/>
          <w:b/>
        </w:rPr>
      </w:pPr>
    </w:p>
    <w:p w14:paraId="5006833A" w14:textId="77777777" w:rsidR="001005B0" w:rsidRPr="00B138F3" w:rsidRDefault="001005B0" w:rsidP="00B46D58">
      <w:pPr>
        <w:widowControl w:val="0"/>
        <w:spacing w:after="160"/>
        <w:ind w:left="567" w:right="565"/>
        <w:jc w:val="center"/>
        <w:rPr>
          <w:rFonts w:ascii="GHEA Grapalat" w:hAnsi="GHEA Grapalat"/>
          <w:b/>
        </w:rPr>
      </w:pPr>
    </w:p>
    <w:p w14:paraId="24E52236" w14:textId="77777777" w:rsidR="001005B0" w:rsidRPr="00B138F3" w:rsidRDefault="001005B0" w:rsidP="00B46D58">
      <w:pPr>
        <w:widowControl w:val="0"/>
        <w:spacing w:after="160"/>
        <w:ind w:left="567" w:right="565"/>
        <w:jc w:val="center"/>
        <w:rPr>
          <w:rFonts w:ascii="GHEA Grapalat" w:hAnsi="GHEA Grapalat"/>
          <w:b/>
        </w:rPr>
      </w:pPr>
    </w:p>
    <w:p w14:paraId="055E38CE" w14:textId="77777777" w:rsidR="001005B0" w:rsidRPr="00B138F3" w:rsidRDefault="001005B0" w:rsidP="00B46D58">
      <w:pPr>
        <w:widowControl w:val="0"/>
        <w:spacing w:after="160"/>
        <w:ind w:left="567" w:right="565"/>
        <w:jc w:val="center"/>
        <w:rPr>
          <w:rFonts w:ascii="GHEA Grapalat" w:hAnsi="GHEA Grapalat"/>
          <w:b/>
        </w:rPr>
      </w:pPr>
    </w:p>
    <w:p w14:paraId="0AB5D962" w14:textId="78CEDD71" w:rsidR="001005B0" w:rsidRDefault="001005B0" w:rsidP="00B46D58">
      <w:pPr>
        <w:widowControl w:val="0"/>
        <w:spacing w:after="160"/>
        <w:ind w:left="567" w:right="565"/>
        <w:jc w:val="center"/>
        <w:rPr>
          <w:rFonts w:ascii="GHEA Grapalat" w:hAnsi="GHEA Grapalat"/>
          <w:b/>
        </w:rPr>
      </w:pPr>
    </w:p>
    <w:p w14:paraId="33123781" w14:textId="77777777" w:rsidR="00842C3C" w:rsidRPr="00B138F3" w:rsidRDefault="00842C3C" w:rsidP="00B46D58">
      <w:pPr>
        <w:widowControl w:val="0"/>
        <w:spacing w:after="160"/>
        <w:ind w:left="567" w:right="565"/>
        <w:jc w:val="center"/>
        <w:rPr>
          <w:rFonts w:ascii="GHEA Grapalat" w:hAnsi="GHEA Grapalat"/>
          <w:b/>
        </w:rPr>
      </w:pPr>
    </w:p>
    <w:p w14:paraId="551CA02D"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A608496" w14:textId="3787910B" w:rsidR="00842C3C" w:rsidRPr="00B138F3" w:rsidRDefault="00842C3C" w:rsidP="00842C3C">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E0D7A" w:rsidRPr="004E0D7A">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Pr="00D03F1C">
        <w:rPr>
          <w:rFonts w:ascii="GHEA Grapalat" w:hAnsi="GHEA Grapalat"/>
          <w:color w:val="C00000"/>
          <w:sz w:val="20"/>
          <w:szCs w:val="20"/>
        </w:rPr>
        <w:t xml:space="preserve"> </w:t>
      </w:r>
      <w:r w:rsidRPr="007D0A7C">
        <w:rPr>
          <w:rFonts w:ascii="GHEA Grapalat" w:hAnsi="GHEA Grapalat"/>
          <w:color w:val="C00000"/>
          <w:sz w:val="20"/>
          <w:szCs w:val="20"/>
          <w:lang w:val="en-US"/>
        </w:rPr>
        <w:t>HM</w:t>
      </w:r>
      <w:r w:rsidRPr="007D0A7C">
        <w:rPr>
          <w:rFonts w:ascii="GHEA Grapalat" w:hAnsi="GHEA Grapalat"/>
          <w:color w:val="C00000"/>
          <w:sz w:val="20"/>
          <w:szCs w:val="20"/>
        </w:rPr>
        <w:t xml:space="preserve"> </w:t>
      </w:r>
      <w:r w:rsidRPr="007D0A7C">
        <w:rPr>
          <w:rFonts w:ascii="GHEA Grapalat" w:hAnsi="GHEA Grapalat"/>
          <w:color w:val="C00000"/>
          <w:sz w:val="20"/>
          <w:szCs w:val="20"/>
          <w:lang w:val="en-US"/>
        </w:rPr>
        <w:t>HKHSOH</w:t>
      </w:r>
      <w:r w:rsidRPr="007D0A7C">
        <w:rPr>
          <w:rFonts w:ascii="GHEA Grapalat" w:hAnsi="GHEA Grapalat"/>
          <w:color w:val="C00000"/>
          <w:sz w:val="20"/>
          <w:szCs w:val="20"/>
        </w:rPr>
        <w:t>-</w:t>
      </w:r>
      <w:proofErr w:type="spellStart"/>
      <w:r w:rsidRPr="007D0A7C">
        <w:rPr>
          <w:rFonts w:ascii="GHEA Grapalat" w:hAnsi="GHEA Grapalat"/>
          <w:color w:val="C00000"/>
          <w:sz w:val="20"/>
          <w:szCs w:val="20"/>
          <w:lang w:val="en-US"/>
        </w:rPr>
        <w:t>GHAp</w:t>
      </w:r>
      <w:proofErr w:type="spellEnd"/>
      <w:r w:rsidRPr="007D0A7C">
        <w:rPr>
          <w:rFonts w:ascii="GHEA Grapalat" w:hAnsi="GHEA Grapalat"/>
          <w:color w:val="C00000"/>
          <w:sz w:val="20"/>
          <w:szCs w:val="20"/>
        </w:rPr>
        <w:t>DzB-2024/0</w:t>
      </w:r>
      <w:r w:rsidR="005F1BA9">
        <w:rPr>
          <w:rFonts w:ascii="GHEA Grapalat" w:hAnsi="GHEA Grapalat"/>
          <w:color w:val="C00000"/>
          <w:sz w:val="20"/>
          <w:szCs w:val="20"/>
          <w:lang w:val="hy-AM"/>
        </w:rPr>
        <w:t>2</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6"/>
        <w:t>*</w:t>
      </w:r>
    </w:p>
    <w:p w14:paraId="03CB37B3" w14:textId="77777777" w:rsidR="00842C3C" w:rsidRPr="00B138F3" w:rsidRDefault="00842C3C" w:rsidP="00842C3C">
      <w:pPr>
        <w:widowControl w:val="0"/>
        <w:spacing w:after="160"/>
        <w:jc w:val="center"/>
        <w:rPr>
          <w:rFonts w:ascii="GHEA Grapalat" w:hAnsi="GHEA Grapalat"/>
          <w:b/>
          <w:sz w:val="22"/>
          <w:szCs w:val="22"/>
        </w:rPr>
      </w:pPr>
    </w:p>
    <w:p w14:paraId="26249343" w14:textId="77777777" w:rsidR="00842C3C" w:rsidRPr="00B138F3" w:rsidRDefault="00842C3C" w:rsidP="00842C3C">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D3D6EC2" w14:textId="77777777" w:rsidR="00842C3C" w:rsidRPr="00B138F3" w:rsidRDefault="00842C3C" w:rsidP="00842C3C">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42C3C" w:rsidRPr="00B138F3" w14:paraId="1FC4528B" w14:textId="77777777" w:rsidTr="008B0280">
        <w:tc>
          <w:tcPr>
            <w:tcW w:w="4786" w:type="dxa"/>
          </w:tcPr>
          <w:p w14:paraId="7789803E" w14:textId="77777777" w:rsidR="00842C3C" w:rsidRPr="00B138F3" w:rsidRDefault="00842C3C" w:rsidP="008B0280">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109CB2C" w14:textId="77777777" w:rsidR="00842C3C" w:rsidRPr="00B138F3" w:rsidRDefault="00842C3C" w:rsidP="008B0280">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14:paraId="499F6634" w14:textId="77777777" w:rsidR="00842C3C" w:rsidRPr="00B138F3" w:rsidRDefault="00842C3C" w:rsidP="00842C3C">
      <w:pPr>
        <w:widowControl w:val="0"/>
        <w:spacing w:after="160"/>
        <w:rPr>
          <w:rFonts w:ascii="GHEA Grapalat" w:hAnsi="GHEA Grapalat" w:cs="GHEA Grapalat"/>
          <w:b/>
          <w:sz w:val="22"/>
          <w:szCs w:val="22"/>
        </w:rPr>
      </w:pPr>
    </w:p>
    <w:p w14:paraId="0320AC37" w14:textId="77777777" w:rsidR="00842C3C" w:rsidRPr="00B138F3" w:rsidRDefault="00842C3C" w:rsidP="00842C3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77B6CDC" w14:textId="77777777" w:rsidR="00842C3C" w:rsidRPr="00B138F3" w:rsidRDefault="00842C3C" w:rsidP="00842C3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50BF436" w14:textId="77777777" w:rsidR="00842C3C" w:rsidRPr="00B138F3" w:rsidRDefault="00842C3C" w:rsidP="00842C3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6A4A69D" w14:textId="77777777" w:rsidR="00842C3C" w:rsidRPr="00B138F3" w:rsidRDefault="00842C3C" w:rsidP="00842C3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598BD8F" w14:textId="77777777" w:rsidR="00842C3C" w:rsidRPr="00B138F3" w:rsidRDefault="00842C3C" w:rsidP="00842C3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FACFFB3" w14:textId="77777777" w:rsidR="00842C3C" w:rsidRPr="00B138F3" w:rsidRDefault="00842C3C" w:rsidP="00842C3C">
      <w:pPr>
        <w:widowControl w:val="0"/>
        <w:spacing w:after="160"/>
        <w:ind w:firstLine="709"/>
        <w:jc w:val="both"/>
        <w:rPr>
          <w:rFonts w:ascii="GHEA Grapalat" w:hAnsi="GHEA Grapalat" w:cs="GHEA Grapalat"/>
          <w:sz w:val="22"/>
          <w:szCs w:val="22"/>
        </w:rPr>
      </w:pPr>
    </w:p>
    <w:p w14:paraId="0ADA4D53" w14:textId="77777777" w:rsidR="00842C3C" w:rsidRPr="00B138F3" w:rsidRDefault="00842C3C" w:rsidP="00842C3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3D50DB7" w14:textId="77777777" w:rsidR="00842C3C" w:rsidRPr="00B138F3" w:rsidRDefault="00842C3C" w:rsidP="00842C3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8518D5">
        <w:rPr>
          <w:rFonts w:ascii="GHEA Grapalat" w:hAnsi="GHEA Grapalat"/>
          <w:sz w:val="22"/>
          <w:szCs w:val="22"/>
        </w:rPr>
        <w:t xml:space="preserve"> </w:t>
      </w:r>
      <w:r w:rsidRPr="008518D5">
        <w:rPr>
          <w:rFonts w:ascii="GHEA Grapalat" w:hAnsi="GHEA Grapalat"/>
          <w:color w:val="C00000"/>
          <w:sz w:val="22"/>
          <w:szCs w:val="22"/>
        </w:rPr>
        <w:t xml:space="preserve"> </w:t>
      </w:r>
      <w:r w:rsidRPr="008518D5">
        <w:rPr>
          <w:rFonts w:ascii="GHEA Grapalat" w:hAnsi="GHEA Grapalat"/>
          <w:i/>
          <w:color w:val="C00000"/>
          <w:sz w:val="22"/>
          <w:szCs w:val="22"/>
        </w:rPr>
        <w:t>"Айастан" спортивная общественная организация (СОО)</w:t>
      </w:r>
      <w:r w:rsidRPr="00B138F3">
        <w:rPr>
          <w:rFonts w:ascii="GHEA Grapalat" w:hAnsi="GHEA Grapalat"/>
          <w:spacing w:val="-6"/>
          <w:sz w:val="22"/>
          <w:szCs w:val="22"/>
        </w:rPr>
        <w:t>*</w:t>
      </w:r>
      <w:r w:rsidRPr="00D03F1C">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14:paraId="4F7C17E5" w14:textId="77777777" w:rsidR="00842C3C" w:rsidRPr="00B138F3" w:rsidRDefault="00842C3C" w:rsidP="00842C3C">
      <w:pPr>
        <w:widowControl w:val="0"/>
        <w:tabs>
          <w:tab w:val="left" w:pos="284"/>
        </w:tabs>
        <w:spacing w:after="160"/>
        <w:jc w:val="both"/>
        <w:rPr>
          <w:rFonts w:ascii="GHEA Grapalat" w:hAnsi="GHEA Grapalat" w:cs="GHEA Grapalat"/>
          <w:sz w:val="22"/>
          <w:szCs w:val="22"/>
        </w:rPr>
      </w:pPr>
      <w:r w:rsidRPr="00D03F1C">
        <w:rPr>
          <w:rFonts w:ascii="GHEA Grapalat" w:hAnsi="GHEA Grapalat"/>
          <w:sz w:val="22"/>
          <w:szCs w:val="22"/>
          <w:vertAlign w:val="superscript"/>
        </w:rPr>
        <w:t xml:space="preserve">                                                                                                                  </w:t>
      </w:r>
    </w:p>
    <w:p w14:paraId="66AD941D" w14:textId="7486C263" w:rsidR="00842C3C" w:rsidRPr="00B138F3" w:rsidRDefault="00842C3C" w:rsidP="00842C3C">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Pr="007D0A7C">
        <w:rPr>
          <w:rFonts w:ascii="GHEA Grapalat" w:hAnsi="GHEA Grapalat"/>
          <w:color w:val="C00000"/>
          <w:sz w:val="20"/>
          <w:szCs w:val="20"/>
          <w:lang w:val="en-US"/>
        </w:rPr>
        <w:t>HM</w:t>
      </w:r>
      <w:r w:rsidRPr="007D0A7C">
        <w:rPr>
          <w:rFonts w:ascii="GHEA Grapalat" w:hAnsi="GHEA Grapalat"/>
          <w:color w:val="C00000"/>
          <w:sz w:val="20"/>
          <w:szCs w:val="20"/>
        </w:rPr>
        <w:t xml:space="preserve"> </w:t>
      </w:r>
      <w:r w:rsidRPr="007D0A7C">
        <w:rPr>
          <w:rFonts w:ascii="GHEA Grapalat" w:hAnsi="GHEA Grapalat"/>
          <w:color w:val="C00000"/>
          <w:sz w:val="20"/>
          <w:szCs w:val="20"/>
          <w:lang w:val="en-US"/>
        </w:rPr>
        <w:t>HKHSOH</w:t>
      </w:r>
      <w:r w:rsidRPr="007D0A7C">
        <w:rPr>
          <w:rFonts w:ascii="GHEA Grapalat" w:hAnsi="GHEA Grapalat"/>
          <w:color w:val="C00000"/>
          <w:sz w:val="20"/>
          <w:szCs w:val="20"/>
        </w:rPr>
        <w:t>-</w:t>
      </w:r>
      <w:proofErr w:type="spellStart"/>
      <w:r w:rsidRPr="007D0A7C">
        <w:rPr>
          <w:rFonts w:ascii="GHEA Grapalat" w:hAnsi="GHEA Grapalat"/>
          <w:color w:val="C00000"/>
          <w:sz w:val="20"/>
          <w:szCs w:val="20"/>
          <w:lang w:val="en-US"/>
        </w:rPr>
        <w:t>GHAp</w:t>
      </w:r>
      <w:proofErr w:type="spellEnd"/>
      <w:r w:rsidRPr="007D0A7C">
        <w:rPr>
          <w:rFonts w:ascii="GHEA Grapalat" w:hAnsi="GHEA Grapalat"/>
          <w:color w:val="C00000"/>
          <w:sz w:val="20"/>
          <w:szCs w:val="20"/>
        </w:rPr>
        <w:t>DzB-2024/0</w:t>
      </w:r>
      <w:r w:rsidR="005F1BA9">
        <w:rPr>
          <w:rFonts w:ascii="GHEA Grapalat" w:hAnsi="GHEA Grapalat"/>
          <w:color w:val="C00000"/>
          <w:sz w:val="20"/>
          <w:szCs w:val="20"/>
          <w:lang w:val="hy-AM"/>
        </w:rPr>
        <w:t>2</w:t>
      </w:r>
      <w:r w:rsidRPr="00B138F3">
        <w:rPr>
          <w:rFonts w:ascii="GHEA Grapalat" w:hAnsi="GHEA Grapalat"/>
          <w:sz w:val="22"/>
          <w:szCs w:val="22"/>
        </w:rPr>
        <w:t>*.</w:t>
      </w:r>
    </w:p>
    <w:p w14:paraId="1167046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820676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E2B32D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4AD8F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473758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C7042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9BC205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130F2A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DAF7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466C6A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5DE951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70A1FD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A756E4D"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761553F7"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2B431C5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8A25DB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14:paraId="17F20CDA"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E3B2B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94C77DE"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59F418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9A10B7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241BC2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EDC21F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E10265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C9B01F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71A7230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3F82D5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2EF71D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6EF10C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C63B40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7FE558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324B000"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2A74CDA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80EF9A"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381A74E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31A72"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0CE7454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02EA66"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43B467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58FEF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F6D000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A33A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165CF55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A8309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DEDD8F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3CAE0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4614E9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9C7C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DF96C78" w14:textId="77777777" w:rsidTr="005975AA">
        <w:trPr>
          <w:trHeight w:val="65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A412E7" w14:textId="77777777" w:rsidR="005975AA" w:rsidRDefault="005975AA" w:rsidP="005975AA">
            <w:pPr>
              <w:pStyle w:val="BodyText"/>
              <w:widowControl w:val="0"/>
              <w:spacing w:after="160"/>
              <w:ind w:right="-7"/>
              <w:rPr>
                <w:rFonts w:ascii="GHEA Grapalat" w:hAnsi="GHEA Grapalat"/>
                <w:i/>
                <w:color w:val="C00000"/>
                <w:sz w:val="22"/>
                <w:szCs w:val="22"/>
              </w:rPr>
            </w:pPr>
            <w:r w:rsidRPr="005975AA">
              <w:rPr>
                <w:rFonts w:ascii="GHEA Grapalat" w:hAnsi="GHEA Grapalat"/>
              </w:rPr>
              <w:t xml:space="preserve">    </w:t>
            </w:r>
            <w:r w:rsidR="00BE2572" w:rsidRPr="00B138F3">
              <w:rPr>
                <w:rFonts w:ascii="GHEA Grapalat" w:hAnsi="GHEA Grapalat"/>
              </w:rPr>
              <w:t>9.</w:t>
            </w:r>
            <w:r w:rsidR="00BE2572" w:rsidRPr="00B138F3">
              <w:rPr>
                <w:rFonts w:ascii="GHEA Grapalat" w:hAnsi="GHEA Grapalat"/>
              </w:rPr>
              <w:tab/>
              <w:t>Наименование, или имя, фамилия бенефициара:</w:t>
            </w:r>
            <w:r w:rsidRPr="005975AA">
              <w:rPr>
                <w:rFonts w:ascii="GHEA Grapalat" w:hAnsi="GHEA Grapalat"/>
              </w:rPr>
              <w:t xml:space="preserve"> </w:t>
            </w:r>
            <w:r w:rsidRPr="008518D5">
              <w:rPr>
                <w:rFonts w:ascii="GHEA Grapalat" w:hAnsi="GHEA Grapalat"/>
                <w:i/>
                <w:color w:val="C00000"/>
                <w:sz w:val="22"/>
                <w:szCs w:val="22"/>
              </w:rPr>
              <w:t xml:space="preserve">"Айастан" спортивная общественная </w:t>
            </w:r>
            <w:r w:rsidRPr="005975AA">
              <w:rPr>
                <w:rFonts w:ascii="GHEA Grapalat" w:hAnsi="GHEA Grapalat"/>
                <w:i/>
                <w:color w:val="C00000"/>
                <w:sz w:val="22"/>
                <w:szCs w:val="22"/>
              </w:rPr>
              <w:t xml:space="preserve">   </w:t>
            </w:r>
          </w:p>
          <w:p w14:paraId="3411E7E1" w14:textId="2FF508FD" w:rsidR="00BE2572" w:rsidRPr="005975AA" w:rsidRDefault="005975AA" w:rsidP="005975AA">
            <w:pPr>
              <w:pStyle w:val="BodyText"/>
              <w:widowControl w:val="0"/>
              <w:spacing w:after="160"/>
              <w:ind w:right="-7"/>
              <w:rPr>
                <w:rFonts w:ascii="GHEA Grapalat" w:hAnsi="GHEA Grapalat"/>
              </w:rPr>
            </w:pPr>
            <w:r w:rsidRPr="005975AA">
              <w:rPr>
                <w:rFonts w:ascii="GHEA Grapalat" w:hAnsi="GHEA Grapalat"/>
                <w:i/>
                <w:color w:val="C00000"/>
                <w:sz w:val="22"/>
                <w:szCs w:val="22"/>
              </w:rPr>
              <w:t xml:space="preserve">                                                                                          </w:t>
            </w:r>
            <w:r w:rsidRPr="008518D5">
              <w:rPr>
                <w:rFonts w:ascii="GHEA Grapalat" w:hAnsi="GHEA Grapalat"/>
                <w:i/>
                <w:color w:val="C00000"/>
                <w:sz w:val="22"/>
                <w:szCs w:val="22"/>
              </w:rPr>
              <w:t>организация (СОО)</w:t>
            </w:r>
          </w:p>
        </w:tc>
      </w:tr>
      <w:tr w:rsidR="00B138F3" w:rsidRPr="00B138F3" w14:paraId="58F9B29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3073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358DAF3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44EEE4" w14:textId="30FEB053"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5975AA" w:rsidRPr="005975AA">
              <w:rPr>
                <w:rFonts w:ascii="GHEA Mariam" w:hAnsi="GHEA Mariam"/>
                <w:color w:val="C00000"/>
                <w:lang w:val="hy-AM"/>
              </w:rPr>
              <w:t>02510915</w:t>
            </w:r>
          </w:p>
        </w:tc>
      </w:tr>
      <w:tr w:rsidR="00B138F3" w:rsidRPr="00B138F3" w14:paraId="28DF117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6C923" w14:textId="2B0BDBA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5975AA" w:rsidRPr="005975AA">
              <w:rPr>
                <w:rFonts w:ascii="GHEA Grapalat" w:hAnsi="GHEA Grapalat"/>
              </w:rPr>
              <w:t xml:space="preserve"> </w:t>
            </w:r>
            <w:r w:rsidR="005975AA" w:rsidRPr="005975AA">
              <w:rPr>
                <w:rFonts w:ascii="GHEA Mariam" w:hAnsi="GHEA Mariam" w:cs="Andalus"/>
                <w:color w:val="C00000"/>
                <w:lang w:val="hy-AM"/>
              </w:rPr>
              <w:t>«</w:t>
            </w:r>
            <w:r w:rsidR="005975AA" w:rsidRPr="005975AA">
              <w:rPr>
                <w:rFonts w:ascii="GHEA Mariam" w:hAnsi="GHEA Mariam" w:cs="Andalus"/>
                <w:color w:val="C00000"/>
              </w:rPr>
              <w:t>Армэкономбанк</w:t>
            </w:r>
            <w:r w:rsidR="005975AA" w:rsidRPr="005975AA">
              <w:rPr>
                <w:rFonts w:ascii="GHEA Mariam" w:hAnsi="GHEA Mariam" w:cs="Andalus"/>
                <w:color w:val="C00000"/>
                <w:lang w:val="hy-AM"/>
              </w:rPr>
              <w:t xml:space="preserve">» </w:t>
            </w:r>
            <w:r w:rsidR="005975AA" w:rsidRPr="005975AA">
              <w:rPr>
                <w:rFonts w:ascii="GHEA Mariam" w:hAnsi="GHEA Mariam" w:cs="Andalus"/>
                <w:color w:val="C00000"/>
              </w:rPr>
              <w:t xml:space="preserve"> ЗАО</w:t>
            </w:r>
          </w:p>
        </w:tc>
      </w:tr>
      <w:tr w:rsidR="00B138F3" w:rsidRPr="00B138F3" w14:paraId="1E7DFEF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ED715" w14:textId="0937CE04" w:rsidR="00BE2572" w:rsidRPr="005975AA"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5975AA">
              <w:rPr>
                <w:rFonts w:ascii="GHEA Grapalat" w:hAnsi="GHEA Grapalat"/>
                <w:lang w:val="en-US"/>
              </w:rPr>
              <w:t xml:space="preserve"> </w:t>
            </w:r>
            <w:r w:rsidR="005975AA" w:rsidRPr="005975AA">
              <w:rPr>
                <w:rFonts w:ascii="GHEA Mariam" w:hAnsi="GHEA Mariam"/>
                <w:color w:val="C00000"/>
                <w:lang w:val="hy-AM"/>
              </w:rPr>
              <w:t>163048121178</w:t>
            </w:r>
          </w:p>
        </w:tc>
      </w:tr>
      <w:tr w:rsidR="00B138F3" w:rsidRPr="00B138F3" w14:paraId="60F81F3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AB4EB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C59724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2858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93DA54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80AB6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0393A1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A7A7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5E1F74C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E765EC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DACA43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D0BB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94BF88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240E79"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BE9BB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28ADC5F"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434D3E4" w14:textId="77777777" w:rsidR="00BE2572" w:rsidRPr="00B138F3" w:rsidRDefault="00BE2572" w:rsidP="00DE2AE3">
            <w:pPr>
              <w:widowControl w:val="0"/>
              <w:spacing w:after="160"/>
              <w:rPr>
                <w:rFonts w:ascii="GHEA Grapalat" w:hAnsi="GHEA Grapalat" w:cs="Sylfaen"/>
              </w:rPr>
            </w:pPr>
          </w:p>
          <w:p w14:paraId="29B1D88D"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26CD637A" w14:textId="77777777" w:rsidR="00BE2572" w:rsidRPr="00B138F3" w:rsidRDefault="00BE2572" w:rsidP="00DE2AE3">
            <w:pPr>
              <w:widowControl w:val="0"/>
              <w:spacing w:after="160"/>
              <w:rPr>
                <w:rFonts w:ascii="GHEA Grapalat" w:hAnsi="GHEA Grapalat" w:cs="Sylfaen"/>
              </w:rPr>
            </w:pPr>
          </w:p>
          <w:p w14:paraId="306E1963"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AD0AB2F" w14:textId="77777777" w:rsidR="00BE2572" w:rsidRPr="00B138F3" w:rsidRDefault="00BE2572" w:rsidP="00DE2AE3">
            <w:pPr>
              <w:widowControl w:val="0"/>
              <w:spacing w:after="160"/>
              <w:rPr>
                <w:rFonts w:ascii="GHEA Grapalat" w:hAnsi="GHEA Grapalat" w:cs="Sylfaen"/>
              </w:rPr>
            </w:pPr>
          </w:p>
          <w:p w14:paraId="0243D0BE"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EABB201"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BD8DE48"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9D43BC2" w14:textId="77777777" w:rsidR="00BE2572" w:rsidRPr="00B138F3" w:rsidRDefault="00BE2572" w:rsidP="00DE2AE3">
            <w:pPr>
              <w:widowControl w:val="0"/>
              <w:spacing w:after="160"/>
              <w:rPr>
                <w:rFonts w:ascii="GHEA Grapalat" w:hAnsi="GHEA Grapalat" w:cs="Sylfaen"/>
              </w:rPr>
            </w:pPr>
          </w:p>
          <w:p w14:paraId="0E0565E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02251DE" w14:textId="77777777" w:rsidR="00BE2572" w:rsidRPr="00B138F3" w:rsidRDefault="00BE2572" w:rsidP="00DE2AE3">
            <w:pPr>
              <w:widowControl w:val="0"/>
              <w:spacing w:after="160"/>
              <w:jc w:val="right"/>
              <w:rPr>
                <w:rFonts w:ascii="GHEA Grapalat" w:hAnsi="GHEA Grapalat" w:cs="Tahoma"/>
              </w:rPr>
            </w:pPr>
          </w:p>
          <w:p w14:paraId="3FAB5F0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2C6A78C6" w14:textId="77777777" w:rsidR="00BE2572" w:rsidRPr="00B138F3" w:rsidRDefault="00BE2572" w:rsidP="00DE2AE3">
            <w:pPr>
              <w:widowControl w:val="0"/>
              <w:spacing w:after="160"/>
              <w:rPr>
                <w:rFonts w:ascii="GHEA Grapalat" w:hAnsi="GHEA Grapalat" w:cs="Sylfaen"/>
              </w:rPr>
            </w:pPr>
          </w:p>
          <w:p w14:paraId="0BA8203F"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634E81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0DD03F1"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9ED0F24" w14:textId="77777777" w:rsidR="00BE2572" w:rsidRPr="00B138F3" w:rsidRDefault="00BE2572" w:rsidP="00DE2AE3">
            <w:pPr>
              <w:widowControl w:val="0"/>
              <w:spacing w:after="160"/>
              <w:rPr>
                <w:rFonts w:ascii="GHEA Grapalat" w:hAnsi="GHEA Grapalat"/>
              </w:rPr>
            </w:pPr>
          </w:p>
          <w:p w14:paraId="366AA2B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33F0D04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73C595" w14:textId="77777777" w:rsidR="00BE2572" w:rsidRPr="00B138F3" w:rsidRDefault="00BE2572" w:rsidP="00DE2AE3">
            <w:pPr>
              <w:widowControl w:val="0"/>
              <w:spacing w:after="160"/>
              <w:rPr>
                <w:rFonts w:ascii="GHEA Grapalat" w:hAnsi="GHEA Grapalat" w:cs="Tahoma"/>
              </w:rPr>
            </w:pPr>
          </w:p>
          <w:p w14:paraId="4C6FB407"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45A54A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86E318E" w14:textId="77777777" w:rsidR="00BE2572" w:rsidRPr="00B138F3" w:rsidRDefault="00BE2572" w:rsidP="00DE2AE3">
            <w:pPr>
              <w:widowControl w:val="0"/>
              <w:spacing w:after="160"/>
              <w:rPr>
                <w:rFonts w:ascii="GHEA Grapalat" w:hAnsi="GHEA Grapalat" w:cs="Tahoma"/>
              </w:rPr>
            </w:pPr>
          </w:p>
          <w:p w14:paraId="466FF8EA"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0AD0B2A"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9922227" w14:textId="77777777" w:rsidR="00BE2572" w:rsidRPr="00B138F3" w:rsidRDefault="00BE2572" w:rsidP="00DE2AE3">
            <w:pPr>
              <w:widowControl w:val="0"/>
              <w:spacing w:after="160"/>
              <w:rPr>
                <w:rFonts w:ascii="GHEA Grapalat" w:hAnsi="GHEA Grapalat" w:cs="Arial"/>
              </w:rPr>
            </w:pPr>
          </w:p>
        </w:tc>
      </w:tr>
      <w:tr w:rsidR="00B138F3" w:rsidRPr="00B138F3" w14:paraId="6BAA396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6B99859"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91652D2" w14:textId="77777777" w:rsidR="00BE2572" w:rsidRPr="00B138F3" w:rsidRDefault="00BE2572" w:rsidP="00DE2AE3">
            <w:pPr>
              <w:widowControl w:val="0"/>
              <w:spacing w:after="160"/>
              <w:rPr>
                <w:rFonts w:ascii="GHEA Grapalat" w:hAnsi="GHEA Grapalat" w:cs="Sylfaen"/>
              </w:rPr>
            </w:pPr>
          </w:p>
          <w:p w14:paraId="0873F685"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3C4F094"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54E5AAD" w14:textId="77777777" w:rsidR="00BE2572" w:rsidRPr="00B138F3" w:rsidRDefault="00BE2572" w:rsidP="00DE2AE3">
            <w:pPr>
              <w:widowControl w:val="0"/>
              <w:spacing w:after="160"/>
              <w:rPr>
                <w:rFonts w:ascii="GHEA Grapalat" w:hAnsi="GHEA Grapalat"/>
              </w:rPr>
            </w:pPr>
          </w:p>
          <w:p w14:paraId="79F94A74"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C690898" w14:textId="77777777" w:rsidR="00BE2572" w:rsidRPr="00B138F3" w:rsidRDefault="00BE2572" w:rsidP="00BE2572">
      <w:pPr>
        <w:widowControl w:val="0"/>
        <w:spacing w:after="160"/>
        <w:jc w:val="center"/>
        <w:rPr>
          <w:rFonts w:ascii="GHEA Grapalat" w:hAnsi="GHEA Grapalat" w:cs="Sylfaen"/>
        </w:rPr>
      </w:pPr>
    </w:p>
    <w:p w14:paraId="647BA9E0"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30DD8C"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28B048A2"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5AC7A0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DF43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93108C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92A2C4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1F1A14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4A91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C98773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022E70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605D42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8A8C9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E469AC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94F22E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1CE5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FE6704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66DE08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04B96C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E3195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1CE24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FABE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D5CB3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84D18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BECF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32231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551B1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4C7B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D334677"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32330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04AB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4161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33B81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0A55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988444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BAFFA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2F04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CA835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31CCE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2039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DACA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93637A"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15C10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37A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AD01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24BA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199A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74D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63D7B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FB74D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296C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E3E17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0664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3859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0E01F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12F5D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638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93A5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7432C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DC03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5031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E90D5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56272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E23A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F05A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8C05D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7551BA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49B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18E43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C69A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245C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0DEF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2A60D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5BCC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1252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4FA60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446D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60D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008B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7FA17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AE25F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3C5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D7C6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84B6A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3046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14E9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511D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78E52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80C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7B7D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3F34D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0372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4C43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3C996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2FDC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75A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15E02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9975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35C5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DDB3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0144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25CC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123B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1F015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6972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5500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2104A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0E95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AE9C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AC043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FB7E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930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09B8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808D6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7A1AB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FDA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BEBEB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4A369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232D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84D7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F3E64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2E9BFD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48F8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A60A1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8264D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076F1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214D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1525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E3B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0CE7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236B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EB29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AAAD7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B1152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170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6819C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4F2B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40D5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4F3DD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04A3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EF6D2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2FFB4"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C685E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AFA70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B066F7"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E6B0247"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A430A8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8F7A1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77494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547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B9C73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C1418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F53A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C217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41F0F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68FD8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4C474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50A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B2AFD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5D8A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9368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1F19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1D79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1CB06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CEF49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B627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A2376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D743F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341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51736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6A25D4F"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E2A9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B92E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DDF4C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F2F7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E0879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62873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D32C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6A24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B079B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AF85B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624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170C8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EDB6D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F814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2882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71B1D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65A22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97D40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356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0839A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B7F0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5EA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70F0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5CD212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5B11D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450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767AB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F1DDA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5DBA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CBE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729AF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A1201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DE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E21A5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D7C0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678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43B2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E18D78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52CFC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198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6E459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4652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23E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BA8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39E90F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DEA39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1A5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67010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42320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2A0C2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416A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A375C7"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3874BC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A6CD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33782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3A29E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B60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D19F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BDE411D" w14:textId="77777777" w:rsidR="00BE2572" w:rsidRPr="00B138F3" w:rsidRDefault="00BE2572" w:rsidP="00DE2AE3">
            <w:pPr>
              <w:widowControl w:val="0"/>
              <w:spacing w:after="120"/>
              <w:jc w:val="center"/>
              <w:rPr>
                <w:rFonts w:ascii="GHEA Grapalat" w:hAnsi="GHEA Grapalat"/>
                <w:sz w:val="18"/>
                <w:szCs w:val="18"/>
              </w:rPr>
            </w:pPr>
          </w:p>
        </w:tc>
      </w:tr>
    </w:tbl>
    <w:p w14:paraId="7172E801" w14:textId="77777777" w:rsidR="00BE2572" w:rsidRPr="00B138F3" w:rsidRDefault="00BE2572" w:rsidP="00BE2572">
      <w:pPr>
        <w:widowControl w:val="0"/>
        <w:spacing w:after="160"/>
        <w:ind w:left="567" w:right="565"/>
        <w:jc w:val="center"/>
        <w:rPr>
          <w:rFonts w:ascii="GHEA Grapalat" w:hAnsi="GHEA Grapalat"/>
          <w:b/>
        </w:rPr>
      </w:pPr>
    </w:p>
    <w:p w14:paraId="603B6CB1" w14:textId="77777777" w:rsidR="00BE2572" w:rsidRPr="00B138F3" w:rsidRDefault="00BE2572" w:rsidP="00BE2572">
      <w:pPr>
        <w:widowControl w:val="0"/>
        <w:spacing w:after="160"/>
        <w:ind w:left="567" w:right="565"/>
        <w:jc w:val="center"/>
        <w:rPr>
          <w:rFonts w:ascii="GHEA Grapalat" w:hAnsi="GHEA Grapalat"/>
          <w:b/>
        </w:rPr>
      </w:pPr>
    </w:p>
    <w:p w14:paraId="62C5A5BB" w14:textId="77777777" w:rsidR="00BE2572" w:rsidRPr="00B138F3" w:rsidRDefault="00BE2572" w:rsidP="00BE2572">
      <w:pPr>
        <w:widowControl w:val="0"/>
        <w:spacing w:after="160"/>
        <w:ind w:left="567" w:right="565"/>
        <w:jc w:val="center"/>
        <w:rPr>
          <w:rFonts w:ascii="GHEA Grapalat" w:hAnsi="GHEA Grapalat"/>
          <w:b/>
        </w:rPr>
      </w:pPr>
    </w:p>
    <w:p w14:paraId="5373D232" w14:textId="77777777" w:rsidR="00BE2572" w:rsidRPr="00B138F3" w:rsidRDefault="00BE2572" w:rsidP="00BE2572">
      <w:pPr>
        <w:widowControl w:val="0"/>
        <w:spacing w:after="160"/>
        <w:ind w:left="567" w:right="565"/>
        <w:jc w:val="center"/>
        <w:rPr>
          <w:rFonts w:ascii="GHEA Grapalat" w:hAnsi="GHEA Grapalat"/>
          <w:b/>
        </w:rPr>
      </w:pPr>
    </w:p>
    <w:p w14:paraId="1D53AB26" w14:textId="77777777" w:rsidR="00BE2572" w:rsidRPr="00B138F3" w:rsidRDefault="00BE2572" w:rsidP="00BE2572">
      <w:pPr>
        <w:widowControl w:val="0"/>
        <w:spacing w:after="160"/>
        <w:ind w:left="567" w:right="565"/>
        <w:jc w:val="center"/>
        <w:rPr>
          <w:rFonts w:ascii="GHEA Grapalat" w:hAnsi="GHEA Grapalat"/>
          <w:b/>
        </w:rPr>
      </w:pPr>
    </w:p>
    <w:p w14:paraId="2DD98242" w14:textId="77777777" w:rsidR="00BE2572" w:rsidRPr="00B138F3" w:rsidRDefault="00BE2572" w:rsidP="00BE2572">
      <w:pPr>
        <w:widowControl w:val="0"/>
        <w:spacing w:after="160"/>
        <w:ind w:left="567" w:right="565"/>
        <w:jc w:val="center"/>
        <w:rPr>
          <w:rFonts w:ascii="GHEA Grapalat" w:hAnsi="GHEA Grapalat"/>
          <w:b/>
        </w:rPr>
      </w:pPr>
    </w:p>
    <w:p w14:paraId="0C66F353" w14:textId="77777777" w:rsidR="00BE2572" w:rsidRPr="00B138F3" w:rsidRDefault="00BE2572" w:rsidP="00BE2572">
      <w:pPr>
        <w:widowControl w:val="0"/>
        <w:spacing w:after="160"/>
        <w:ind w:left="567" w:right="565"/>
        <w:jc w:val="center"/>
        <w:rPr>
          <w:rFonts w:ascii="GHEA Grapalat" w:hAnsi="GHEA Grapalat"/>
          <w:b/>
        </w:rPr>
      </w:pPr>
    </w:p>
    <w:p w14:paraId="6491665B" w14:textId="77777777" w:rsidR="00BE2572" w:rsidRPr="00B138F3" w:rsidRDefault="00BE2572" w:rsidP="00BE2572">
      <w:pPr>
        <w:widowControl w:val="0"/>
        <w:spacing w:after="160"/>
        <w:ind w:left="567" w:right="565"/>
        <w:jc w:val="center"/>
        <w:rPr>
          <w:rFonts w:ascii="GHEA Grapalat" w:hAnsi="GHEA Grapalat"/>
          <w:b/>
        </w:rPr>
      </w:pPr>
    </w:p>
    <w:p w14:paraId="39109B88" w14:textId="77777777" w:rsidR="00BE2572" w:rsidRPr="00B138F3" w:rsidRDefault="00BE2572" w:rsidP="00BE2572">
      <w:pPr>
        <w:widowControl w:val="0"/>
        <w:spacing w:after="160"/>
        <w:ind w:left="567" w:right="565"/>
        <w:jc w:val="center"/>
        <w:rPr>
          <w:rFonts w:ascii="GHEA Grapalat" w:hAnsi="GHEA Grapalat"/>
          <w:b/>
        </w:rPr>
      </w:pPr>
    </w:p>
    <w:p w14:paraId="4D2B8E84" w14:textId="77777777" w:rsidR="00BE2572" w:rsidRPr="00B138F3" w:rsidRDefault="00BE2572" w:rsidP="00BE2572">
      <w:pPr>
        <w:widowControl w:val="0"/>
        <w:spacing w:after="160"/>
        <w:ind w:left="567" w:right="565"/>
        <w:jc w:val="center"/>
        <w:rPr>
          <w:rFonts w:ascii="GHEA Grapalat" w:hAnsi="GHEA Grapalat"/>
          <w:b/>
        </w:rPr>
      </w:pPr>
    </w:p>
    <w:p w14:paraId="1B073D31"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55304896" w14:textId="77777777" w:rsidR="001005B0" w:rsidRPr="00B138F3" w:rsidRDefault="001005B0" w:rsidP="00B46D58">
      <w:pPr>
        <w:widowControl w:val="0"/>
        <w:spacing w:after="160"/>
        <w:ind w:left="567" w:right="565"/>
        <w:jc w:val="center"/>
        <w:rPr>
          <w:rFonts w:ascii="GHEA Grapalat" w:hAnsi="GHEA Grapalat"/>
          <w:b/>
        </w:rPr>
      </w:pPr>
    </w:p>
    <w:p w14:paraId="385D7E6E" w14:textId="77777777" w:rsidR="00A943A0" w:rsidRDefault="00A943A0">
      <w:pPr>
        <w:rPr>
          <w:rFonts w:ascii="GHEA Grapalat" w:hAnsi="GHEA Grapalat"/>
          <w:b/>
        </w:rPr>
      </w:pPr>
      <w:r>
        <w:rPr>
          <w:rFonts w:ascii="GHEA Grapalat" w:hAnsi="GHEA Grapalat"/>
          <w:b/>
        </w:rPr>
        <w:br w:type="page"/>
      </w:r>
    </w:p>
    <w:p w14:paraId="75C816ED"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5E8E4748" w14:textId="4BE01744" w:rsidR="007F425C" w:rsidRPr="005F1BA9" w:rsidRDefault="00071D1C" w:rsidP="007F425C">
      <w:pPr>
        <w:widowControl w:val="0"/>
        <w:spacing w:after="160"/>
        <w:ind w:left="-142" w:firstLine="142"/>
        <w:jc w:val="right"/>
        <w:rPr>
          <w:rFonts w:ascii="GHEA Grapalat" w:hAnsi="GHEA Grapalat"/>
          <w:b/>
          <w:u w:val="single"/>
          <w:lang w:val="hy-AM"/>
        </w:rPr>
      </w:pPr>
      <w:r w:rsidRPr="00B138F3">
        <w:rPr>
          <w:rFonts w:ascii="GHEA Grapalat" w:hAnsi="GHEA Grapalat"/>
          <w:b/>
        </w:rPr>
        <w:t>к Приглашению на электронный аукцион</w:t>
      </w:r>
      <w:r w:rsidR="008D352C" w:rsidRPr="00B138F3">
        <w:rPr>
          <w:rFonts w:ascii="GHEA Grapalat" w:hAnsi="GHEA Grapalat" w:cs="Sylfaen"/>
          <w:b/>
        </w:rPr>
        <w:br/>
      </w:r>
      <w:r w:rsidRPr="00B138F3">
        <w:rPr>
          <w:rFonts w:ascii="GHEA Grapalat" w:hAnsi="GHEA Grapalat"/>
          <w:b/>
        </w:rPr>
        <w:t xml:space="preserve">под кодом </w:t>
      </w:r>
      <w:r w:rsidR="006132ED" w:rsidRPr="00B138F3">
        <w:rPr>
          <w:rFonts w:ascii="GHEA Grapalat" w:hAnsi="GHEA Grapalat"/>
          <w:b/>
        </w:rPr>
        <w:t>"</w:t>
      </w:r>
      <w:r w:rsidR="007F425C" w:rsidRPr="007F425C">
        <w:rPr>
          <w:rFonts w:ascii="GHEA Grapalat" w:hAnsi="GHEA Grapalat"/>
          <w:color w:val="C00000"/>
        </w:rPr>
        <w:t xml:space="preserve"> </w:t>
      </w:r>
      <w:r w:rsidR="007F425C" w:rsidRPr="007F425C">
        <w:rPr>
          <w:rFonts w:ascii="GHEA Grapalat" w:hAnsi="GHEA Grapalat"/>
          <w:color w:val="C00000"/>
          <w:lang w:val="en-US"/>
        </w:rPr>
        <w:t>HM</w:t>
      </w:r>
      <w:r w:rsidR="007F425C" w:rsidRPr="007F425C">
        <w:rPr>
          <w:rFonts w:ascii="GHEA Grapalat" w:hAnsi="GHEA Grapalat"/>
          <w:color w:val="C00000"/>
        </w:rPr>
        <w:t xml:space="preserve"> </w:t>
      </w:r>
      <w:r w:rsidR="007F425C" w:rsidRPr="007F425C">
        <w:rPr>
          <w:rFonts w:ascii="GHEA Grapalat" w:hAnsi="GHEA Grapalat"/>
          <w:color w:val="C00000"/>
          <w:lang w:val="en-US"/>
        </w:rPr>
        <w:t>HKHSOH</w:t>
      </w:r>
      <w:r w:rsidR="007F425C" w:rsidRPr="007F425C">
        <w:rPr>
          <w:rFonts w:ascii="GHEA Grapalat" w:hAnsi="GHEA Grapalat"/>
          <w:color w:val="C00000"/>
        </w:rPr>
        <w:t>-</w:t>
      </w:r>
      <w:proofErr w:type="spellStart"/>
      <w:r w:rsidR="007F425C" w:rsidRPr="007F425C">
        <w:rPr>
          <w:rFonts w:ascii="GHEA Grapalat" w:hAnsi="GHEA Grapalat"/>
          <w:color w:val="C00000"/>
          <w:lang w:val="en-US"/>
        </w:rPr>
        <w:t>GHAp</w:t>
      </w:r>
      <w:proofErr w:type="spellEnd"/>
      <w:r w:rsidR="007F425C" w:rsidRPr="007F425C">
        <w:rPr>
          <w:rFonts w:ascii="GHEA Grapalat" w:hAnsi="GHEA Grapalat"/>
          <w:color w:val="C00000"/>
        </w:rPr>
        <w:t>DzB-2024/0</w:t>
      </w:r>
      <w:r w:rsidR="005F1BA9">
        <w:rPr>
          <w:rFonts w:ascii="GHEA Grapalat" w:hAnsi="GHEA Grapalat"/>
          <w:color w:val="C00000"/>
          <w:lang w:val="hy-AM"/>
        </w:rPr>
        <w:t>2</w:t>
      </w:r>
    </w:p>
    <w:p w14:paraId="1824818E" w14:textId="13518E2B" w:rsidR="00071D1C" w:rsidRPr="00B138F3" w:rsidRDefault="006132ED"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8"/>
        <w:t>*</w:t>
      </w:r>
    </w:p>
    <w:p w14:paraId="4B8AD703" w14:textId="77777777" w:rsidR="008D352C" w:rsidRPr="00B138F3" w:rsidRDefault="008D352C" w:rsidP="00B46D58">
      <w:pPr>
        <w:widowControl w:val="0"/>
        <w:spacing w:after="160"/>
        <w:ind w:left="-142" w:firstLine="142"/>
        <w:jc w:val="center"/>
        <w:rPr>
          <w:rFonts w:ascii="GHEA Grapalat" w:hAnsi="GHEA Grapalat"/>
          <w:i/>
        </w:rPr>
      </w:pPr>
    </w:p>
    <w:p w14:paraId="2867714C"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37236F8"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FB39112" w14:textId="0B8A4FEE" w:rsidR="00071D1C" w:rsidRPr="005F1BA9" w:rsidRDefault="00071D1C" w:rsidP="00B46D58">
      <w:pPr>
        <w:widowControl w:val="0"/>
        <w:spacing w:after="160"/>
        <w:ind w:left="-142" w:firstLine="142"/>
        <w:jc w:val="center"/>
        <w:rPr>
          <w:rFonts w:ascii="GHEA Grapalat" w:hAnsi="GHEA Grapalat"/>
          <w:b/>
          <w:u w:val="single"/>
          <w:lang w:val="hy-AM"/>
        </w:rPr>
      </w:pPr>
      <w:r w:rsidRPr="007F425C">
        <w:rPr>
          <w:rFonts w:ascii="GHEA Grapalat" w:hAnsi="GHEA Grapalat"/>
          <w:b/>
        </w:rPr>
        <w:t xml:space="preserve">№ </w:t>
      </w:r>
      <w:r w:rsidR="007F425C" w:rsidRPr="007F425C">
        <w:rPr>
          <w:rFonts w:ascii="GHEA Grapalat" w:hAnsi="GHEA Grapalat"/>
          <w:color w:val="C00000"/>
          <w:lang w:val="en-US"/>
        </w:rPr>
        <w:t>HM</w:t>
      </w:r>
      <w:r w:rsidR="007F425C" w:rsidRPr="007F425C">
        <w:rPr>
          <w:rFonts w:ascii="GHEA Grapalat" w:hAnsi="GHEA Grapalat"/>
          <w:color w:val="C00000"/>
        </w:rPr>
        <w:t xml:space="preserve"> </w:t>
      </w:r>
      <w:r w:rsidR="007F425C" w:rsidRPr="007F425C">
        <w:rPr>
          <w:rFonts w:ascii="GHEA Grapalat" w:hAnsi="GHEA Grapalat"/>
          <w:color w:val="C00000"/>
          <w:lang w:val="en-US"/>
        </w:rPr>
        <w:t>HKHSOH</w:t>
      </w:r>
      <w:r w:rsidR="007F425C" w:rsidRPr="007F425C">
        <w:rPr>
          <w:rFonts w:ascii="GHEA Grapalat" w:hAnsi="GHEA Grapalat"/>
          <w:color w:val="C00000"/>
        </w:rPr>
        <w:t>-</w:t>
      </w:r>
      <w:proofErr w:type="spellStart"/>
      <w:r w:rsidR="007F425C" w:rsidRPr="007F425C">
        <w:rPr>
          <w:rFonts w:ascii="GHEA Grapalat" w:hAnsi="GHEA Grapalat"/>
          <w:color w:val="C00000"/>
          <w:lang w:val="en-US"/>
        </w:rPr>
        <w:t>GHAp</w:t>
      </w:r>
      <w:proofErr w:type="spellEnd"/>
      <w:r w:rsidR="007F425C" w:rsidRPr="007F425C">
        <w:rPr>
          <w:rFonts w:ascii="GHEA Grapalat" w:hAnsi="GHEA Grapalat"/>
          <w:color w:val="C00000"/>
        </w:rPr>
        <w:t>DzB-2024/0</w:t>
      </w:r>
      <w:r w:rsidR="005F1BA9">
        <w:rPr>
          <w:rFonts w:ascii="GHEA Grapalat" w:hAnsi="GHEA Grapalat"/>
          <w:color w:val="C00000"/>
          <w:lang w:val="hy-AM"/>
        </w:rPr>
        <w:t>2</w:t>
      </w:r>
    </w:p>
    <w:p w14:paraId="56D15C98" w14:textId="77777777"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506BCBAF" w14:textId="77777777" w:rsidTr="00F15CED">
        <w:tc>
          <w:tcPr>
            <w:tcW w:w="4643" w:type="dxa"/>
          </w:tcPr>
          <w:p w14:paraId="38DA1334"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211F7F85"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271E585"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767EFD33" w14:textId="2E960A92" w:rsidR="00071D1C" w:rsidRPr="00B138F3" w:rsidRDefault="007F425C" w:rsidP="00B46D58">
      <w:pPr>
        <w:widowControl w:val="0"/>
        <w:spacing w:after="160"/>
        <w:jc w:val="both"/>
        <w:rPr>
          <w:rFonts w:ascii="GHEA Grapalat" w:hAnsi="GHEA Grapalat"/>
        </w:rPr>
      </w:pPr>
      <w:r w:rsidRPr="008518D5">
        <w:rPr>
          <w:rFonts w:ascii="GHEA Grapalat" w:hAnsi="GHEA Grapalat"/>
          <w:i/>
          <w:color w:val="C00000"/>
          <w:sz w:val="22"/>
          <w:szCs w:val="22"/>
        </w:rPr>
        <w:t>"Айастан" спортивная общественная организация (СОО)</w:t>
      </w:r>
      <w:r w:rsidR="006B3AE3" w:rsidRPr="00B138F3">
        <w:rPr>
          <w:rFonts w:ascii="GHEA Grapalat" w:hAnsi="GHEA Grapalat"/>
        </w:rPr>
        <w:t xml:space="preserve">, в лице </w:t>
      </w:r>
      <w:r w:rsidR="009814EA" w:rsidRPr="009814EA">
        <w:rPr>
          <w:rFonts w:ascii="GHEA Grapalat" w:hAnsi="GHEA Grapalat"/>
        </w:rPr>
        <w:t xml:space="preserve">директор </w:t>
      </w:r>
      <w:r w:rsidRPr="007F425C">
        <w:rPr>
          <w:rFonts w:ascii="GHEA Grapalat" w:hAnsi="GHEA Grapalat"/>
        </w:rPr>
        <w:t>А. Хачатряна</w:t>
      </w:r>
      <w:r w:rsidR="006B3AE3" w:rsidRPr="00B138F3">
        <w:rPr>
          <w:rFonts w:ascii="GHEA Grapalat" w:hAnsi="GHEA Grapalat"/>
        </w:rPr>
        <w:t>, действующего на основании устава _____________,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00C47E39" w14:textId="77777777" w:rsidR="00071D1C" w:rsidRPr="00B138F3" w:rsidRDefault="00071D1C" w:rsidP="00B46D58">
      <w:pPr>
        <w:widowControl w:val="0"/>
        <w:spacing w:after="160"/>
        <w:ind w:firstLine="709"/>
        <w:jc w:val="both"/>
        <w:rPr>
          <w:rFonts w:ascii="GHEA Grapalat" w:hAnsi="GHEA Grapalat"/>
          <w:b/>
        </w:rPr>
      </w:pPr>
    </w:p>
    <w:p w14:paraId="0D2B0B61"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47604455"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32A49C8" w14:textId="77777777" w:rsidR="00071D1C" w:rsidRPr="00B138F3" w:rsidRDefault="00071D1C" w:rsidP="00B46D58">
      <w:pPr>
        <w:widowControl w:val="0"/>
        <w:spacing w:after="160"/>
        <w:ind w:firstLine="709"/>
        <w:jc w:val="both"/>
        <w:rPr>
          <w:rFonts w:ascii="GHEA Grapalat" w:hAnsi="GHEA Grapalat" w:cs="Times Armenian"/>
        </w:rPr>
      </w:pPr>
    </w:p>
    <w:p w14:paraId="185D58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00C53A5"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03F1BB9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6BB6FAE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65C468B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возмещения расходов, произведенных им по причине </w:t>
      </w:r>
      <w:r w:rsidRPr="00B138F3">
        <w:rPr>
          <w:rFonts w:ascii="GHEA Grapalat" w:hAnsi="GHEA Grapalat"/>
        </w:rPr>
        <w:lastRenderedPageBreak/>
        <w:t>ненадлежащего качества товара;</w:t>
      </w:r>
    </w:p>
    <w:p w14:paraId="3AF193B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0BD850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61A5A02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29FD077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6B14A5F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22FDBF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511711B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D0F51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FBD3C8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29C7E96D"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552C10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2C41F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906E7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58E09D2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BF96A7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6A75F86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AC832FB"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7D58A8A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D4B67A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0D4996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570F056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64EFE3B"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4F7C180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6B2319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D25230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4BEA89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5155FD19"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6ADB7EE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01A11195"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B2C3FB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0B945CD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55BA8CE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70BBF4C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w:t>
      </w:r>
      <w:r w:rsidRPr="00B138F3">
        <w:rPr>
          <w:rFonts w:ascii="GHEA Grapalat" w:hAnsi="GHEA Grapalat"/>
        </w:rPr>
        <w:lastRenderedPageBreak/>
        <w:t xml:space="preserve">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5AA9F0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2DA3D1D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0B6208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660A21A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2DB9B1E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7EAACA1"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0ED81C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0299126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4563C21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F1A1A45" w14:textId="474BCCBF" w:rsidR="00071D1C" w:rsidRPr="004E0D7A"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004E0D7A" w:rsidRPr="004E0D7A">
        <w:rPr>
          <w:rFonts w:ascii="GHEA Grapalat" w:hAnsi="GHEA Grapalat"/>
        </w:rPr>
        <w:t>-</w:t>
      </w:r>
    </w:p>
    <w:p w14:paraId="476E83BC"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5C0A5C0"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lastRenderedPageBreak/>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7AA3AA83"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73D155D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40D78C8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2837B68B"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0"/>
        <w:t>19</w:t>
      </w:r>
      <w:r w:rsidRPr="00B138F3">
        <w:rPr>
          <w:rFonts w:ascii="GHEA Grapalat" w:hAnsi="GHEA Grapalat"/>
        </w:rPr>
        <w:t>.</w:t>
      </w:r>
    </w:p>
    <w:p w14:paraId="7C62CA9C"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7503B3E3"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A18F6F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AC81490"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8C9AB3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BB8FFDE"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433CC0AA"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CB80B82"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B9E3439" w14:textId="77777777" w:rsidR="00BE5F44" w:rsidRDefault="00BE5F44" w:rsidP="00B46D58">
      <w:pPr>
        <w:widowControl w:val="0"/>
        <w:tabs>
          <w:tab w:val="left" w:pos="1134"/>
        </w:tabs>
        <w:spacing w:after="160"/>
        <w:ind w:firstLine="567"/>
        <w:jc w:val="both"/>
        <w:rPr>
          <w:rFonts w:ascii="GHEA Grapalat" w:hAnsi="GHEA Grapalat"/>
        </w:rPr>
      </w:pPr>
    </w:p>
    <w:p w14:paraId="4F4638CF"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53FE4FB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E4401C1"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2043BC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775318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5F90C5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4E5B1D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881E4E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4A385321" w14:textId="77777777" w:rsidR="00D52566" w:rsidRPr="00B138F3" w:rsidRDefault="00D52566" w:rsidP="00B46D58">
      <w:pPr>
        <w:rPr>
          <w:rFonts w:ascii="GHEA Grapalat" w:hAnsi="GHEA Grapalat"/>
          <w:lang w:val="hy-AM"/>
        </w:rPr>
      </w:pPr>
    </w:p>
    <w:p w14:paraId="6DD9FC91"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EBB2FE0"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E287F1D" w14:textId="77777777" w:rsidR="0094684E" w:rsidRPr="00B138F3" w:rsidRDefault="0094684E" w:rsidP="00B46D58">
      <w:pPr>
        <w:widowControl w:val="0"/>
        <w:spacing w:after="160"/>
        <w:jc w:val="center"/>
        <w:rPr>
          <w:rFonts w:ascii="GHEA Grapalat" w:hAnsi="GHEA Grapalat"/>
          <w:lang w:val="hy-AM"/>
        </w:rPr>
      </w:pPr>
    </w:p>
    <w:p w14:paraId="02A1541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022437C0"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27B6D1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2"/>
        <w:t>21</w:t>
      </w:r>
      <w:r w:rsidRPr="00B138F3">
        <w:rPr>
          <w:rFonts w:ascii="GHEA Grapalat" w:hAnsi="GHEA Grapalat"/>
        </w:rPr>
        <w:t>.</w:t>
      </w:r>
    </w:p>
    <w:p w14:paraId="1415AA0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1E289F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w:t>
      </w:r>
      <w:r w:rsidRPr="00B138F3">
        <w:rPr>
          <w:rFonts w:ascii="GHEA Grapalat" w:hAnsi="GHEA Grapalat"/>
        </w:rPr>
        <w:lastRenderedPageBreak/>
        <w:t>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76C195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2913D161"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78543C5E"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29CE2F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7BB676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B7AE68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54EAE2D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3"/>
        <w:t>22</w:t>
      </w:r>
      <w:r w:rsidRPr="00B138F3">
        <w:rPr>
          <w:rFonts w:ascii="GHEA Grapalat" w:hAnsi="GHEA Grapalat"/>
        </w:rPr>
        <w:t>.</w:t>
      </w:r>
    </w:p>
    <w:p w14:paraId="520E5B5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4"/>
        <w:t>23</w:t>
      </w:r>
      <w:r w:rsidRPr="00B138F3">
        <w:rPr>
          <w:rFonts w:ascii="GHEA Grapalat" w:hAnsi="GHEA Grapalat"/>
        </w:rPr>
        <w:t>.</w:t>
      </w:r>
    </w:p>
    <w:p w14:paraId="0BD288F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быть продлен один раз на срок до 30 календарных дней, но не более чем на срок, </w:t>
      </w:r>
      <w:r w:rsidRPr="00B138F3">
        <w:rPr>
          <w:rFonts w:ascii="GHEA Grapalat" w:hAnsi="GHEA Grapalat"/>
        </w:rPr>
        <w:lastRenderedPageBreak/>
        <w:t>установленный договором.</w:t>
      </w:r>
    </w:p>
    <w:p w14:paraId="26DC872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53AAC5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66F1EA54"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9B79438"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2BE244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3827BE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0FD82B08"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lastRenderedPageBreak/>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25"/>
        <w:t>24</w:t>
      </w:r>
    </w:p>
    <w:p w14:paraId="72F78AC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0E59C83A" w14:textId="77777777" w:rsidTr="0016519F">
        <w:tc>
          <w:tcPr>
            <w:tcW w:w="4536" w:type="dxa"/>
          </w:tcPr>
          <w:p w14:paraId="1D93C8F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991691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A79B4D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A1C080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06DDA68" w14:textId="77777777" w:rsidR="00071D1C" w:rsidRPr="00B138F3" w:rsidRDefault="00071D1C" w:rsidP="00B46D58">
            <w:pPr>
              <w:widowControl w:val="0"/>
              <w:spacing w:after="160"/>
              <w:jc w:val="center"/>
              <w:rPr>
                <w:rFonts w:ascii="GHEA Grapalat" w:hAnsi="GHEA Grapalat"/>
              </w:rPr>
            </w:pPr>
          </w:p>
        </w:tc>
        <w:tc>
          <w:tcPr>
            <w:tcW w:w="4343" w:type="dxa"/>
          </w:tcPr>
          <w:p w14:paraId="116068A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A9C84B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219C8450"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C8CBDCB"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5630461" w14:textId="77777777" w:rsidR="00382B60" w:rsidRDefault="00382B60" w:rsidP="00B46D58">
      <w:pPr>
        <w:widowControl w:val="0"/>
        <w:spacing w:after="160"/>
        <w:ind w:firstLine="567"/>
        <w:jc w:val="both"/>
        <w:rPr>
          <w:rFonts w:ascii="GHEA Grapalat" w:hAnsi="GHEA Grapalat"/>
          <w:i/>
          <w:lang w:val="hy-AM"/>
        </w:rPr>
      </w:pPr>
    </w:p>
    <w:p w14:paraId="62ABD6A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7555ACB6" w14:textId="77777777" w:rsidR="00071D1C" w:rsidRPr="00B138F3" w:rsidRDefault="00071D1C" w:rsidP="00B46D58">
      <w:pPr>
        <w:widowControl w:val="0"/>
        <w:spacing w:after="160"/>
        <w:rPr>
          <w:rFonts w:ascii="GHEA Grapalat" w:hAnsi="GHEA Grapalat"/>
        </w:rPr>
      </w:pPr>
    </w:p>
    <w:p w14:paraId="72CFB43B"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25422DD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76E5C5C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7E07AD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6"/>
        <w:t>*</w:t>
      </w:r>
    </w:p>
    <w:p w14:paraId="29D58284"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044"/>
        <w:gridCol w:w="940"/>
        <w:gridCol w:w="709"/>
        <w:gridCol w:w="1158"/>
        <w:gridCol w:w="947"/>
      </w:tblGrid>
      <w:tr w:rsidR="00B138F3" w:rsidRPr="00B138F3" w14:paraId="44F07346" w14:textId="77777777" w:rsidTr="00317BD2">
        <w:trPr>
          <w:jc w:val="center"/>
        </w:trPr>
        <w:tc>
          <w:tcPr>
            <w:tcW w:w="16350" w:type="dxa"/>
            <w:gridSpan w:val="12"/>
          </w:tcPr>
          <w:p w14:paraId="7EFCD7D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1C5C1B8C" w14:textId="77777777" w:rsidTr="007F425C">
        <w:trPr>
          <w:trHeight w:val="219"/>
          <w:jc w:val="center"/>
        </w:trPr>
        <w:tc>
          <w:tcPr>
            <w:tcW w:w="1242" w:type="dxa"/>
            <w:vMerge w:val="restart"/>
            <w:vAlign w:val="center"/>
          </w:tcPr>
          <w:p w14:paraId="5783122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A5B63B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F0C3FC2"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13F6FA1A"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7"/>
              <w:t>**</w:t>
            </w:r>
          </w:p>
        </w:tc>
        <w:tc>
          <w:tcPr>
            <w:tcW w:w="1467" w:type="dxa"/>
            <w:vMerge w:val="restart"/>
            <w:vAlign w:val="center"/>
          </w:tcPr>
          <w:p w14:paraId="04E57E68"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732F0FC7"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F7D47BE"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44" w:type="dxa"/>
            <w:vMerge w:val="restart"/>
            <w:vAlign w:val="center"/>
          </w:tcPr>
          <w:p w14:paraId="34362701"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40" w:type="dxa"/>
            <w:vMerge w:val="restart"/>
            <w:vAlign w:val="center"/>
          </w:tcPr>
          <w:p w14:paraId="1C832942"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6ED27EE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28681D4E" w14:textId="77777777" w:rsidTr="007F425C">
        <w:trPr>
          <w:trHeight w:val="445"/>
          <w:jc w:val="center"/>
        </w:trPr>
        <w:tc>
          <w:tcPr>
            <w:tcW w:w="1242" w:type="dxa"/>
            <w:vMerge/>
            <w:vAlign w:val="center"/>
          </w:tcPr>
          <w:p w14:paraId="14998E6C"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61F9806D"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3BC0C278" w14:textId="77777777" w:rsidR="00071D1C" w:rsidRPr="00B138F3" w:rsidRDefault="00071D1C" w:rsidP="00B46D58">
            <w:pPr>
              <w:widowControl w:val="0"/>
              <w:jc w:val="center"/>
              <w:rPr>
                <w:rFonts w:ascii="GHEA Grapalat" w:hAnsi="GHEA Grapalat"/>
                <w:sz w:val="16"/>
                <w:szCs w:val="16"/>
              </w:rPr>
            </w:pPr>
          </w:p>
        </w:tc>
        <w:tc>
          <w:tcPr>
            <w:tcW w:w="1925" w:type="dxa"/>
            <w:vMerge/>
            <w:vAlign w:val="center"/>
          </w:tcPr>
          <w:p w14:paraId="6CF14C82" w14:textId="77777777" w:rsidR="00071D1C" w:rsidRPr="00B138F3" w:rsidRDefault="00071D1C" w:rsidP="00B46D58">
            <w:pPr>
              <w:widowControl w:val="0"/>
              <w:jc w:val="center"/>
              <w:rPr>
                <w:rFonts w:ascii="GHEA Grapalat" w:hAnsi="GHEA Grapalat"/>
                <w:sz w:val="16"/>
                <w:szCs w:val="16"/>
              </w:rPr>
            </w:pPr>
          </w:p>
        </w:tc>
        <w:tc>
          <w:tcPr>
            <w:tcW w:w="1467" w:type="dxa"/>
            <w:vMerge/>
            <w:vAlign w:val="center"/>
          </w:tcPr>
          <w:p w14:paraId="00110C0B"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2907BC5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8D228BC" w14:textId="77777777" w:rsidR="00071D1C" w:rsidRPr="00B138F3" w:rsidRDefault="00071D1C" w:rsidP="00B46D58">
            <w:pPr>
              <w:widowControl w:val="0"/>
              <w:jc w:val="center"/>
              <w:rPr>
                <w:rFonts w:ascii="GHEA Grapalat" w:hAnsi="GHEA Grapalat"/>
                <w:sz w:val="16"/>
                <w:szCs w:val="16"/>
              </w:rPr>
            </w:pPr>
          </w:p>
        </w:tc>
        <w:tc>
          <w:tcPr>
            <w:tcW w:w="1044" w:type="dxa"/>
            <w:vMerge/>
            <w:vAlign w:val="center"/>
          </w:tcPr>
          <w:p w14:paraId="21717975" w14:textId="77777777" w:rsidR="00071D1C" w:rsidRPr="00B138F3" w:rsidRDefault="00071D1C" w:rsidP="00B46D58">
            <w:pPr>
              <w:widowControl w:val="0"/>
              <w:jc w:val="center"/>
              <w:rPr>
                <w:rFonts w:ascii="GHEA Grapalat" w:hAnsi="GHEA Grapalat"/>
                <w:sz w:val="16"/>
                <w:szCs w:val="16"/>
              </w:rPr>
            </w:pPr>
          </w:p>
        </w:tc>
        <w:tc>
          <w:tcPr>
            <w:tcW w:w="940" w:type="dxa"/>
            <w:vMerge/>
            <w:vAlign w:val="center"/>
          </w:tcPr>
          <w:p w14:paraId="194D4A15"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451FD388"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7102E25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16B13C6F"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8"/>
              <w:t>***</w:t>
            </w:r>
          </w:p>
        </w:tc>
      </w:tr>
      <w:tr w:rsidR="00F237BA" w:rsidRPr="00B138F3" w14:paraId="18727232" w14:textId="77777777" w:rsidTr="00F237BA">
        <w:trPr>
          <w:trHeight w:val="246"/>
          <w:jc w:val="center"/>
        </w:trPr>
        <w:tc>
          <w:tcPr>
            <w:tcW w:w="1242" w:type="dxa"/>
          </w:tcPr>
          <w:p w14:paraId="3D390EE8" w14:textId="0EDE2BFA" w:rsidR="00F237BA" w:rsidRPr="00B138F3" w:rsidRDefault="00F237BA" w:rsidP="00F237BA">
            <w:pPr>
              <w:widowControl w:val="0"/>
              <w:jc w:val="center"/>
              <w:rPr>
                <w:rFonts w:ascii="GHEA Grapalat" w:hAnsi="GHEA Grapalat"/>
                <w:sz w:val="16"/>
                <w:szCs w:val="16"/>
              </w:rPr>
            </w:pPr>
            <w:r>
              <w:rPr>
                <w:rFonts w:ascii="GHEA Grapalat" w:hAnsi="GHEA Grapalat"/>
                <w:sz w:val="20"/>
              </w:rPr>
              <w:t>1</w:t>
            </w:r>
          </w:p>
        </w:tc>
        <w:tc>
          <w:tcPr>
            <w:tcW w:w="2715" w:type="dxa"/>
          </w:tcPr>
          <w:p w14:paraId="50FD9E64" w14:textId="498ED528" w:rsidR="00F237BA" w:rsidRPr="00B138F3" w:rsidRDefault="00F237BA" w:rsidP="00F237BA">
            <w:pPr>
              <w:widowControl w:val="0"/>
              <w:jc w:val="center"/>
              <w:rPr>
                <w:rFonts w:ascii="GHEA Grapalat" w:hAnsi="GHEA Grapalat"/>
                <w:sz w:val="16"/>
                <w:szCs w:val="16"/>
              </w:rPr>
            </w:pPr>
            <w:r w:rsidRPr="00F237BA">
              <w:rPr>
                <w:rFonts w:ascii="GHEA Grapalat" w:hAnsi="GHEA Grapalat"/>
                <w:sz w:val="16"/>
                <w:szCs w:val="16"/>
              </w:rPr>
              <w:t>03411120/1</w:t>
            </w:r>
          </w:p>
        </w:tc>
        <w:tc>
          <w:tcPr>
            <w:tcW w:w="1559" w:type="dxa"/>
          </w:tcPr>
          <w:p w14:paraId="2CB24071" w14:textId="7F4CFDF7" w:rsidR="00F237BA" w:rsidRPr="00B138F3" w:rsidRDefault="00F237BA" w:rsidP="00F237BA">
            <w:pPr>
              <w:widowControl w:val="0"/>
              <w:jc w:val="center"/>
              <w:rPr>
                <w:rFonts w:ascii="GHEA Grapalat" w:hAnsi="GHEA Grapalat"/>
                <w:sz w:val="16"/>
                <w:szCs w:val="16"/>
              </w:rPr>
            </w:pPr>
            <w:r w:rsidRPr="00F237BA">
              <w:rPr>
                <w:rFonts w:ascii="GHEA Grapalat" w:hAnsi="GHEA Grapalat"/>
                <w:sz w:val="16"/>
                <w:szCs w:val="16"/>
              </w:rPr>
              <w:t>изделия из дерева /древесина-брусок /</w:t>
            </w:r>
          </w:p>
        </w:tc>
        <w:tc>
          <w:tcPr>
            <w:tcW w:w="1925" w:type="dxa"/>
          </w:tcPr>
          <w:p w14:paraId="4D5EE7EC" w14:textId="5AB9D1C4" w:rsidR="00F237BA" w:rsidRPr="00B138F3" w:rsidRDefault="00F237BA" w:rsidP="00F237BA">
            <w:pPr>
              <w:widowControl w:val="0"/>
              <w:jc w:val="center"/>
              <w:rPr>
                <w:rFonts w:ascii="GHEA Grapalat" w:hAnsi="GHEA Grapalat"/>
                <w:sz w:val="16"/>
                <w:szCs w:val="16"/>
              </w:rPr>
            </w:pPr>
            <w:r w:rsidRPr="00D1117C">
              <w:rPr>
                <w:rFonts w:ascii="GHEA Grapalat" w:hAnsi="GHEA Grapalat"/>
                <w:sz w:val="16"/>
                <w:szCs w:val="16"/>
              </w:rPr>
              <w:t>технические характеристики прилагаются</w:t>
            </w:r>
            <w:r>
              <w:rPr>
                <w:rFonts w:ascii="GHEA Grapalat" w:hAnsi="GHEA Grapalat"/>
                <w:sz w:val="16"/>
                <w:szCs w:val="16"/>
                <w:lang w:val="hy-AM"/>
              </w:rPr>
              <w:t>***</w:t>
            </w:r>
          </w:p>
        </w:tc>
        <w:tc>
          <w:tcPr>
            <w:tcW w:w="1467" w:type="dxa"/>
          </w:tcPr>
          <w:p w14:paraId="4CF41D67" w14:textId="77777777" w:rsidR="00F237BA" w:rsidRPr="00B138F3" w:rsidRDefault="00F237BA" w:rsidP="00F237BA">
            <w:pPr>
              <w:widowControl w:val="0"/>
              <w:jc w:val="center"/>
              <w:rPr>
                <w:rFonts w:ascii="GHEA Grapalat" w:hAnsi="GHEA Grapalat"/>
                <w:sz w:val="16"/>
                <w:szCs w:val="16"/>
              </w:rPr>
            </w:pPr>
          </w:p>
        </w:tc>
        <w:tc>
          <w:tcPr>
            <w:tcW w:w="1085" w:type="dxa"/>
          </w:tcPr>
          <w:p w14:paraId="4C18DBFF" w14:textId="2668A1C4" w:rsidR="00F237BA" w:rsidRPr="007F425C" w:rsidRDefault="00F237BA" w:rsidP="00F237BA">
            <w:pPr>
              <w:widowControl w:val="0"/>
              <w:jc w:val="center"/>
              <w:rPr>
                <w:rFonts w:ascii="GHEA Grapalat" w:hAnsi="GHEA Grapalat"/>
                <w:sz w:val="16"/>
                <w:szCs w:val="16"/>
                <w:lang w:val="en-US"/>
              </w:rPr>
            </w:pPr>
            <w:proofErr w:type="spellStart"/>
            <w:r>
              <w:rPr>
                <w:rFonts w:ascii="GHEA Grapalat" w:hAnsi="GHEA Grapalat"/>
                <w:sz w:val="16"/>
                <w:szCs w:val="16"/>
                <w:lang w:val="en-US"/>
              </w:rPr>
              <w:t>штуки</w:t>
            </w:r>
            <w:proofErr w:type="spellEnd"/>
          </w:p>
        </w:tc>
        <w:tc>
          <w:tcPr>
            <w:tcW w:w="1559" w:type="dxa"/>
          </w:tcPr>
          <w:p w14:paraId="70BCAED5" w14:textId="77777777" w:rsidR="00F237BA" w:rsidRPr="00B138F3" w:rsidRDefault="00F237BA" w:rsidP="00F237BA">
            <w:pPr>
              <w:widowControl w:val="0"/>
              <w:jc w:val="center"/>
              <w:rPr>
                <w:rFonts w:ascii="GHEA Grapalat" w:hAnsi="GHEA Grapalat"/>
                <w:sz w:val="16"/>
                <w:szCs w:val="16"/>
              </w:rPr>
            </w:pPr>
          </w:p>
        </w:tc>
        <w:tc>
          <w:tcPr>
            <w:tcW w:w="1044" w:type="dxa"/>
          </w:tcPr>
          <w:p w14:paraId="118C227C" w14:textId="77777777" w:rsidR="00F237BA" w:rsidRPr="00B138F3" w:rsidRDefault="00F237BA" w:rsidP="00F237BA">
            <w:pPr>
              <w:widowControl w:val="0"/>
              <w:jc w:val="center"/>
              <w:rPr>
                <w:rFonts w:ascii="GHEA Grapalat" w:hAnsi="GHEA Grapalat"/>
                <w:sz w:val="16"/>
                <w:szCs w:val="16"/>
              </w:rPr>
            </w:pPr>
          </w:p>
        </w:tc>
        <w:tc>
          <w:tcPr>
            <w:tcW w:w="940" w:type="dxa"/>
            <w:vAlign w:val="center"/>
          </w:tcPr>
          <w:p w14:paraId="4813A153" w14:textId="08D87ABF" w:rsidR="00F237BA" w:rsidRPr="00F237BA" w:rsidRDefault="00F237BA" w:rsidP="00F237BA">
            <w:pPr>
              <w:widowControl w:val="0"/>
              <w:jc w:val="center"/>
              <w:rPr>
                <w:rFonts w:ascii="GHEA Grapalat" w:hAnsi="GHEA Grapalat"/>
                <w:sz w:val="16"/>
                <w:szCs w:val="16"/>
                <w:lang w:val="hy-AM"/>
              </w:rPr>
            </w:pPr>
            <w:r>
              <w:rPr>
                <w:rFonts w:ascii="GHEA Mariam" w:hAnsi="GHEA Mariam" w:cs="Arial"/>
                <w:sz w:val="20"/>
                <w:szCs w:val="20"/>
                <w:lang w:val="hy-AM"/>
              </w:rPr>
              <w:t>300</w:t>
            </w:r>
          </w:p>
        </w:tc>
        <w:tc>
          <w:tcPr>
            <w:tcW w:w="709" w:type="dxa"/>
          </w:tcPr>
          <w:p w14:paraId="3420C26C" w14:textId="74ABC622" w:rsidR="00F237BA" w:rsidRPr="00B138F3" w:rsidRDefault="00F237BA" w:rsidP="00F237BA">
            <w:pPr>
              <w:widowControl w:val="0"/>
              <w:jc w:val="center"/>
              <w:rPr>
                <w:rFonts w:ascii="GHEA Grapalat" w:hAnsi="GHEA Grapalat"/>
                <w:sz w:val="16"/>
                <w:szCs w:val="16"/>
              </w:rPr>
            </w:pPr>
            <w:r w:rsidRPr="007664F2">
              <w:rPr>
                <w:rFonts w:ascii="GHEA Grapalat" w:hAnsi="GHEA Grapalat"/>
                <w:sz w:val="16"/>
                <w:szCs w:val="16"/>
              </w:rPr>
              <w:t xml:space="preserve"> Г. Ереван, Цовакал Исакова </w:t>
            </w:r>
            <w:r w:rsidRPr="007664F2">
              <w:rPr>
                <w:rFonts w:ascii="GHEA Grapalat" w:hAnsi="GHEA Grapalat"/>
                <w:sz w:val="16"/>
                <w:szCs w:val="16"/>
              </w:rPr>
              <w:lastRenderedPageBreak/>
              <w:t>27/8</w:t>
            </w:r>
          </w:p>
        </w:tc>
        <w:tc>
          <w:tcPr>
            <w:tcW w:w="1158" w:type="dxa"/>
            <w:vAlign w:val="center"/>
          </w:tcPr>
          <w:p w14:paraId="67CF77D5" w14:textId="64004BFD" w:rsidR="00F237BA" w:rsidRPr="00F237BA" w:rsidRDefault="00F237BA" w:rsidP="00F237BA">
            <w:pPr>
              <w:widowControl w:val="0"/>
              <w:jc w:val="center"/>
              <w:rPr>
                <w:rFonts w:ascii="GHEA Grapalat" w:hAnsi="GHEA Grapalat"/>
                <w:sz w:val="16"/>
                <w:szCs w:val="16"/>
                <w:lang w:val="hy-AM"/>
              </w:rPr>
            </w:pPr>
            <w:r>
              <w:rPr>
                <w:rFonts w:ascii="GHEA Mariam" w:hAnsi="GHEA Mariam" w:cs="Arial"/>
                <w:sz w:val="20"/>
                <w:szCs w:val="20"/>
                <w:lang w:val="hy-AM"/>
              </w:rPr>
              <w:lastRenderedPageBreak/>
              <w:t>300</w:t>
            </w:r>
          </w:p>
        </w:tc>
        <w:tc>
          <w:tcPr>
            <w:tcW w:w="947" w:type="dxa"/>
          </w:tcPr>
          <w:p w14:paraId="1D3514FA" w14:textId="555ABFF4" w:rsidR="00F237BA" w:rsidRPr="00B138F3" w:rsidRDefault="00F237BA" w:rsidP="00F237BA">
            <w:pPr>
              <w:widowControl w:val="0"/>
              <w:jc w:val="center"/>
              <w:rPr>
                <w:rFonts w:ascii="GHEA Grapalat" w:hAnsi="GHEA Grapalat"/>
                <w:sz w:val="16"/>
                <w:szCs w:val="16"/>
              </w:rPr>
            </w:pPr>
            <w:r w:rsidRPr="001A4AD0">
              <w:rPr>
                <w:rFonts w:ascii="GHEA Grapalat" w:hAnsi="GHEA Grapalat"/>
                <w:sz w:val="16"/>
                <w:szCs w:val="16"/>
              </w:rPr>
              <w:t xml:space="preserve">Поставка товара будет осуществлена в течение </w:t>
            </w:r>
            <w:r w:rsidRPr="007F425C">
              <w:rPr>
                <w:rFonts w:ascii="GHEA Grapalat" w:hAnsi="GHEA Grapalat"/>
                <w:sz w:val="16"/>
                <w:szCs w:val="16"/>
              </w:rPr>
              <w:t>2</w:t>
            </w:r>
            <w:r w:rsidR="004E5DFC">
              <w:rPr>
                <w:rFonts w:ascii="GHEA Grapalat" w:hAnsi="GHEA Grapalat"/>
                <w:sz w:val="16"/>
                <w:szCs w:val="16"/>
                <w:lang w:val="hy-AM"/>
              </w:rPr>
              <w:t>1</w:t>
            </w:r>
            <w:r w:rsidRPr="001A4AD0">
              <w:rPr>
                <w:rFonts w:ascii="GHEA Grapalat" w:hAnsi="GHEA Grapalat"/>
                <w:sz w:val="16"/>
                <w:szCs w:val="16"/>
              </w:rPr>
              <w:t xml:space="preserve"> </w:t>
            </w:r>
            <w:r w:rsidRPr="001A4AD0">
              <w:rPr>
                <w:rFonts w:ascii="GHEA Grapalat" w:hAnsi="GHEA Grapalat"/>
                <w:sz w:val="16"/>
                <w:szCs w:val="16"/>
              </w:rPr>
              <w:lastRenderedPageBreak/>
              <w:t>календарных дней со дня заключения договора.</w:t>
            </w:r>
          </w:p>
        </w:tc>
      </w:tr>
    </w:tbl>
    <w:p w14:paraId="35331BC7" w14:textId="76C0327A" w:rsidR="00F954E8" w:rsidRDefault="00F954E8" w:rsidP="00B46D58">
      <w:pPr>
        <w:widowControl w:val="0"/>
        <w:jc w:val="both"/>
        <w:rPr>
          <w:rFonts w:ascii="GHEA Grapalat" w:hAnsi="GHEA Grapalat"/>
        </w:rPr>
      </w:pPr>
    </w:p>
    <w:p w14:paraId="465D6D34" w14:textId="0933398A" w:rsidR="007664F2" w:rsidRDefault="007664F2" w:rsidP="00B46D58">
      <w:pPr>
        <w:widowControl w:val="0"/>
        <w:jc w:val="both"/>
        <w:rPr>
          <w:rFonts w:ascii="GHEA Grapalat" w:hAnsi="GHEA Grapalat"/>
        </w:rPr>
      </w:pPr>
    </w:p>
    <w:p w14:paraId="0D3307DA" w14:textId="79C0E9D1" w:rsidR="007664F2" w:rsidRDefault="007664F2" w:rsidP="00B46D58">
      <w:pPr>
        <w:widowControl w:val="0"/>
        <w:jc w:val="both"/>
        <w:rPr>
          <w:rFonts w:ascii="GHEA Grapalat" w:hAnsi="GHEA Grapalat"/>
        </w:rPr>
      </w:pPr>
    </w:p>
    <w:p w14:paraId="78D6FCE5" w14:textId="6AB0D4B3" w:rsidR="007664F2" w:rsidRDefault="007664F2" w:rsidP="00B46D58">
      <w:pPr>
        <w:widowControl w:val="0"/>
        <w:jc w:val="both"/>
        <w:rPr>
          <w:rFonts w:ascii="GHEA Grapalat" w:hAnsi="GHEA Grapalat"/>
        </w:rPr>
      </w:pPr>
    </w:p>
    <w:p w14:paraId="03AC313F" w14:textId="77777777" w:rsidR="007664F2" w:rsidRPr="00D1117C" w:rsidRDefault="007664F2" w:rsidP="007664F2">
      <w:pPr>
        <w:widowControl w:val="0"/>
        <w:jc w:val="center"/>
        <w:rPr>
          <w:rFonts w:ascii="GHEA Grapalat" w:hAnsi="GHEA Grapalat"/>
          <w:lang w:val="hy-AM"/>
        </w:rPr>
      </w:pPr>
      <w:r w:rsidRPr="00D1117C">
        <w:rPr>
          <w:rFonts w:ascii="GHEA Grapalat" w:hAnsi="GHEA Grapalat"/>
        </w:rPr>
        <w:t>ТЕХНИЧЕСКИЕ ХАРАКТЕРИСТИКИ</w:t>
      </w:r>
      <w:r>
        <w:rPr>
          <w:rFonts w:ascii="GHEA Grapalat" w:hAnsi="GHEA Grapalat"/>
          <w:lang w:val="hy-AM"/>
        </w:rPr>
        <w:t xml:space="preserve"> ***</w:t>
      </w:r>
    </w:p>
    <w:p w14:paraId="7FE9E239" w14:textId="77777777" w:rsidR="007664F2" w:rsidRDefault="007664F2" w:rsidP="007664F2">
      <w:pPr>
        <w:widowControl w:val="0"/>
        <w:jc w:val="both"/>
        <w:rPr>
          <w:rFonts w:ascii="GHEA Grapalat" w:hAnsi="GHEA Grapalat"/>
          <w:lang w:val="hy-AM"/>
        </w:rPr>
      </w:pPr>
    </w:p>
    <w:tbl>
      <w:tblPr>
        <w:tblStyle w:val="TableGrid"/>
        <w:tblpPr w:leftFromText="180" w:rightFromText="180" w:vertAnchor="text" w:tblpY="1"/>
        <w:tblOverlap w:val="never"/>
        <w:tblW w:w="14598" w:type="dxa"/>
        <w:tblLook w:val="04A0" w:firstRow="1" w:lastRow="0" w:firstColumn="1" w:lastColumn="0" w:noHBand="0" w:noVBand="1"/>
      </w:tblPr>
      <w:tblGrid>
        <w:gridCol w:w="3168"/>
        <w:gridCol w:w="4175"/>
        <w:gridCol w:w="7255"/>
      </w:tblGrid>
      <w:tr w:rsidR="007664F2" w14:paraId="05A4D617" w14:textId="77777777" w:rsidTr="008B0280">
        <w:tc>
          <w:tcPr>
            <w:tcW w:w="3168" w:type="dxa"/>
          </w:tcPr>
          <w:p w14:paraId="4A98A895" w14:textId="77777777" w:rsidR="007664F2" w:rsidRPr="00897D74" w:rsidRDefault="007664F2" w:rsidP="008B0280">
            <w:pPr>
              <w:widowControl w:val="0"/>
              <w:jc w:val="both"/>
              <w:rPr>
                <w:rFonts w:ascii="GHEA Grapalat" w:hAnsi="GHEA Grapalat"/>
                <w:lang w:val="hy-AM"/>
              </w:rPr>
            </w:pPr>
            <w:r w:rsidRPr="006D7240">
              <w:rPr>
                <w:rFonts w:ascii="GHEA Grapalat" w:hAnsi="GHEA Grapalat"/>
              </w:rPr>
              <w:t>номер предусмотренного</w:t>
            </w:r>
            <w:r w:rsidRPr="00897D74">
              <w:rPr>
                <w:rFonts w:ascii="GHEA Grapalat" w:hAnsi="GHEA Grapalat"/>
              </w:rPr>
              <w:t xml:space="preserve"> </w:t>
            </w:r>
            <w:r w:rsidRPr="006D7240">
              <w:rPr>
                <w:rFonts w:ascii="GHEA Grapalat" w:hAnsi="GHEA Grapalat"/>
              </w:rPr>
              <w:t>приглашением</w:t>
            </w:r>
            <w:r w:rsidRPr="00897D74">
              <w:rPr>
                <w:rFonts w:ascii="GHEA Grapalat" w:hAnsi="GHEA Grapalat"/>
              </w:rPr>
              <w:t xml:space="preserve"> лота</w:t>
            </w:r>
          </w:p>
        </w:tc>
        <w:tc>
          <w:tcPr>
            <w:tcW w:w="4175" w:type="dxa"/>
          </w:tcPr>
          <w:p w14:paraId="5D8829FA" w14:textId="77777777" w:rsidR="007664F2" w:rsidRPr="00897D74" w:rsidRDefault="007664F2" w:rsidP="008B0280">
            <w:pPr>
              <w:widowControl w:val="0"/>
              <w:jc w:val="center"/>
              <w:rPr>
                <w:rFonts w:ascii="GHEA Grapalat" w:hAnsi="GHEA Grapalat"/>
                <w:lang w:val="hy-AM"/>
              </w:rPr>
            </w:pPr>
            <w:r w:rsidRPr="00897D74">
              <w:rPr>
                <w:rFonts w:ascii="GHEA Grapalat" w:hAnsi="GHEA Grapalat"/>
              </w:rPr>
              <w:t>наименование</w:t>
            </w:r>
          </w:p>
        </w:tc>
        <w:tc>
          <w:tcPr>
            <w:tcW w:w="7255" w:type="dxa"/>
          </w:tcPr>
          <w:p w14:paraId="4BBF5175" w14:textId="77777777" w:rsidR="007664F2" w:rsidRPr="00051683" w:rsidRDefault="007664F2" w:rsidP="008B0280">
            <w:pPr>
              <w:widowControl w:val="0"/>
              <w:jc w:val="center"/>
              <w:rPr>
                <w:rFonts w:ascii="GHEA Grapalat" w:hAnsi="GHEA Grapalat"/>
                <w:sz w:val="16"/>
                <w:szCs w:val="16"/>
              </w:rPr>
            </w:pPr>
            <w:r w:rsidRPr="00051683">
              <w:rPr>
                <w:rFonts w:ascii="GHEA Grapalat" w:hAnsi="GHEA Grapalat"/>
                <w:sz w:val="16"/>
                <w:szCs w:val="16"/>
              </w:rPr>
              <w:t>технические характеристики</w:t>
            </w:r>
          </w:p>
        </w:tc>
      </w:tr>
      <w:tr w:rsidR="009F261A" w14:paraId="58F80F0D" w14:textId="77777777" w:rsidTr="008B0280">
        <w:trPr>
          <w:trHeight w:val="395"/>
        </w:trPr>
        <w:tc>
          <w:tcPr>
            <w:tcW w:w="3168" w:type="dxa"/>
          </w:tcPr>
          <w:p w14:paraId="1FB5E901" w14:textId="77777777" w:rsidR="009F261A" w:rsidRPr="00E140E2" w:rsidRDefault="009F261A" w:rsidP="009F261A">
            <w:pPr>
              <w:widowControl w:val="0"/>
              <w:jc w:val="center"/>
              <w:rPr>
                <w:rFonts w:ascii="GHEA Grapalat" w:hAnsi="GHEA Grapalat"/>
                <w:sz w:val="20"/>
                <w:szCs w:val="20"/>
                <w:lang w:val="hy-AM"/>
              </w:rPr>
            </w:pPr>
            <w:r>
              <w:rPr>
                <w:rFonts w:ascii="GHEA Grapalat" w:hAnsi="GHEA Grapalat"/>
                <w:sz w:val="18"/>
                <w:szCs w:val="18"/>
              </w:rPr>
              <w:t>1</w:t>
            </w:r>
          </w:p>
        </w:tc>
        <w:tc>
          <w:tcPr>
            <w:tcW w:w="4175" w:type="dxa"/>
          </w:tcPr>
          <w:p w14:paraId="20B88B21" w14:textId="425ACAD0" w:rsidR="009F261A" w:rsidRPr="00B138F3" w:rsidRDefault="00F237BA" w:rsidP="009F261A">
            <w:pPr>
              <w:widowControl w:val="0"/>
              <w:jc w:val="both"/>
              <w:rPr>
                <w:rFonts w:ascii="GHEA Grapalat" w:hAnsi="GHEA Grapalat"/>
                <w:sz w:val="16"/>
                <w:szCs w:val="16"/>
              </w:rPr>
            </w:pPr>
            <w:r w:rsidRPr="00F237BA">
              <w:rPr>
                <w:rFonts w:ascii="GHEA Grapalat" w:hAnsi="GHEA Grapalat"/>
                <w:sz w:val="16"/>
                <w:szCs w:val="16"/>
              </w:rPr>
              <w:t>изделия из дерева /древесина-брусок /</w:t>
            </w:r>
          </w:p>
        </w:tc>
        <w:tc>
          <w:tcPr>
            <w:tcW w:w="7255" w:type="dxa"/>
          </w:tcPr>
          <w:p w14:paraId="36D9B4C1" w14:textId="58703E11" w:rsidR="009F261A" w:rsidRPr="00051683" w:rsidRDefault="00F237BA" w:rsidP="009F261A">
            <w:pPr>
              <w:rPr>
                <w:rFonts w:ascii="GHEA Grapalat" w:hAnsi="GHEA Grapalat"/>
                <w:sz w:val="16"/>
                <w:szCs w:val="16"/>
              </w:rPr>
            </w:pPr>
            <w:r w:rsidRPr="00051683">
              <w:rPr>
                <w:rFonts w:ascii="GHEA Grapalat" w:hAnsi="GHEA Grapalat"/>
                <w:sz w:val="16"/>
                <w:szCs w:val="16"/>
              </w:rPr>
              <w:t xml:space="preserve">Дерево для дорожки для велодорожки Тип дерева: лиственница/ Листовница / категория AB </w:t>
            </w:r>
            <w:r w:rsidRPr="00051683">
              <w:rPr>
                <w:rFonts w:ascii="Cambria Math" w:hAnsi="Cambria Math" w:cs="Cambria Math"/>
                <w:sz w:val="16"/>
                <w:szCs w:val="16"/>
              </w:rPr>
              <w:t>․</w:t>
            </w:r>
            <w:r w:rsidRPr="00051683">
              <w:rPr>
                <w:rFonts w:ascii="GHEA Grapalat" w:hAnsi="GHEA Grapalat"/>
                <w:sz w:val="16"/>
                <w:szCs w:val="16"/>
              </w:rPr>
              <w:t xml:space="preserve"> Длина: 5-6 м, Ширина: 40 мм Высота: 40 мм Влажность 0-14,6 С.</w:t>
            </w:r>
          </w:p>
        </w:tc>
      </w:tr>
      <w:tr w:rsidR="00F237BA" w14:paraId="4071EA99" w14:textId="77777777" w:rsidTr="000710ED">
        <w:trPr>
          <w:trHeight w:val="395"/>
        </w:trPr>
        <w:tc>
          <w:tcPr>
            <w:tcW w:w="14598" w:type="dxa"/>
            <w:gridSpan w:val="3"/>
          </w:tcPr>
          <w:p w14:paraId="6A3CFAE4" w14:textId="182E5486" w:rsidR="00F237BA" w:rsidRPr="00051683" w:rsidRDefault="00F237BA" w:rsidP="009F261A">
            <w:pPr>
              <w:rPr>
                <w:rFonts w:ascii="GHEA Grapalat" w:hAnsi="GHEA Grapalat"/>
                <w:sz w:val="16"/>
                <w:szCs w:val="16"/>
              </w:rPr>
            </w:pPr>
            <w:r w:rsidRPr="00051683">
              <w:rPr>
                <w:rFonts w:ascii="GHEA Grapalat" w:hAnsi="GHEA Grapalat"/>
                <w:sz w:val="16"/>
                <w:szCs w:val="16"/>
              </w:rPr>
              <w:t>Обязательное условие: предмет (товар) покупки должен быть неиспользованным, сухим, соответствовать условиям вышеуказанной спецификации. поставка, обращение осуществляется поставщиком. гарантийный срок: не менее 6 месяцев с момента поставки</w:t>
            </w:r>
            <w:r w:rsidRPr="00051683">
              <w:rPr>
                <w:rFonts w:ascii="GHEA Grapalat" w:hAnsi="GHEA Grapalat"/>
                <w:sz w:val="16"/>
                <w:szCs w:val="16"/>
              </w:rPr>
              <w:t>.</w:t>
            </w:r>
          </w:p>
        </w:tc>
      </w:tr>
    </w:tbl>
    <w:p w14:paraId="3E8988F1" w14:textId="3D576A8E" w:rsidR="007664F2" w:rsidRDefault="007664F2" w:rsidP="00B46D58">
      <w:pPr>
        <w:widowControl w:val="0"/>
        <w:jc w:val="both"/>
        <w:rPr>
          <w:rFonts w:ascii="GHEA Grapalat" w:hAnsi="GHEA Grapalat"/>
        </w:rPr>
      </w:pPr>
    </w:p>
    <w:p w14:paraId="5D9F9DBB" w14:textId="4F72E819" w:rsidR="007664F2" w:rsidRDefault="007664F2" w:rsidP="00B46D58">
      <w:pPr>
        <w:widowControl w:val="0"/>
        <w:jc w:val="both"/>
        <w:rPr>
          <w:rFonts w:ascii="GHEA Grapalat" w:hAnsi="GHEA Grapalat"/>
        </w:rPr>
      </w:pPr>
    </w:p>
    <w:p w14:paraId="063EE6C5" w14:textId="3627C552" w:rsidR="007664F2" w:rsidRDefault="007664F2" w:rsidP="00B46D58">
      <w:pPr>
        <w:widowControl w:val="0"/>
        <w:jc w:val="both"/>
        <w:rPr>
          <w:rFonts w:ascii="GHEA Grapalat" w:hAnsi="GHEA Grapalat"/>
        </w:rPr>
      </w:pPr>
    </w:p>
    <w:p w14:paraId="2EC9A5A5" w14:textId="08E47007" w:rsidR="007664F2" w:rsidRDefault="007664F2" w:rsidP="00B46D58">
      <w:pPr>
        <w:widowControl w:val="0"/>
        <w:jc w:val="both"/>
        <w:rPr>
          <w:rFonts w:ascii="GHEA Grapalat" w:hAnsi="GHEA Grapalat"/>
        </w:rPr>
      </w:pPr>
    </w:p>
    <w:p w14:paraId="3EAA8227" w14:textId="2E4FE231" w:rsidR="007664F2" w:rsidRDefault="007664F2" w:rsidP="00B46D58">
      <w:pPr>
        <w:widowControl w:val="0"/>
        <w:jc w:val="both"/>
        <w:rPr>
          <w:rFonts w:ascii="GHEA Grapalat" w:hAnsi="GHEA Grapalat"/>
        </w:rPr>
      </w:pPr>
    </w:p>
    <w:p w14:paraId="49A54B57" w14:textId="77777777" w:rsidR="007664F2" w:rsidRPr="00B138F3" w:rsidRDefault="007664F2"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7AF286A3" w14:textId="77777777" w:rsidTr="00E22E51">
        <w:trPr>
          <w:jc w:val="center"/>
        </w:trPr>
        <w:tc>
          <w:tcPr>
            <w:tcW w:w="4536" w:type="dxa"/>
          </w:tcPr>
          <w:p w14:paraId="04BD7704"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738B802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49BF949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5B3F84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7447FDE6" w14:textId="77777777" w:rsidR="00071D1C" w:rsidRPr="00B138F3" w:rsidRDefault="00071D1C" w:rsidP="00B46D58">
            <w:pPr>
              <w:widowControl w:val="0"/>
              <w:jc w:val="center"/>
              <w:rPr>
                <w:rFonts w:ascii="GHEA Grapalat" w:hAnsi="GHEA Grapalat"/>
              </w:rPr>
            </w:pPr>
          </w:p>
        </w:tc>
        <w:tc>
          <w:tcPr>
            <w:tcW w:w="4343" w:type="dxa"/>
          </w:tcPr>
          <w:p w14:paraId="08E45F6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3C2D06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6612D0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90975A0"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52423C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67E9B2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212468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9"/>
        <w:t>*</w:t>
      </w:r>
    </w:p>
    <w:p w14:paraId="6227DD4A"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2034"/>
        <w:gridCol w:w="1799"/>
        <w:gridCol w:w="951"/>
        <w:gridCol w:w="973"/>
        <w:gridCol w:w="686"/>
        <w:gridCol w:w="832"/>
        <w:gridCol w:w="532"/>
        <w:gridCol w:w="604"/>
        <w:gridCol w:w="693"/>
        <w:gridCol w:w="816"/>
        <w:gridCol w:w="866"/>
        <w:gridCol w:w="846"/>
        <w:gridCol w:w="952"/>
        <w:gridCol w:w="848"/>
        <w:gridCol w:w="783"/>
      </w:tblGrid>
      <w:tr w:rsidR="00B138F3" w:rsidRPr="00B138F3" w14:paraId="650407F4" w14:textId="77777777" w:rsidTr="007664F2">
        <w:trPr>
          <w:trHeight w:val="305"/>
          <w:jc w:val="center"/>
        </w:trPr>
        <w:tc>
          <w:tcPr>
            <w:tcW w:w="15905" w:type="dxa"/>
            <w:gridSpan w:val="16"/>
          </w:tcPr>
          <w:p w14:paraId="2E61479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0D53D7E4" w14:textId="77777777" w:rsidTr="007664F2">
        <w:trPr>
          <w:trHeight w:val="747"/>
          <w:jc w:val="center"/>
        </w:trPr>
        <w:tc>
          <w:tcPr>
            <w:tcW w:w="1690" w:type="dxa"/>
            <w:vAlign w:val="center"/>
          </w:tcPr>
          <w:p w14:paraId="66B1F9E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34" w:type="dxa"/>
            <w:vAlign w:val="center"/>
          </w:tcPr>
          <w:p w14:paraId="54CCD9B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99" w:type="dxa"/>
            <w:vAlign w:val="center"/>
          </w:tcPr>
          <w:p w14:paraId="51C980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82" w:type="dxa"/>
            <w:gridSpan w:val="13"/>
            <w:vAlign w:val="center"/>
          </w:tcPr>
          <w:p w14:paraId="3A669AF7" w14:textId="688E647C"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EA1B8A" w:rsidRPr="00EA1B8A">
              <w:rPr>
                <w:rFonts w:ascii="GHEA Grapalat" w:hAnsi="GHEA Grapalat"/>
                <w:sz w:val="16"/>
                <w:szCs w:val="16"/>
              </w:rPr>
              <w:t>2</w:t>
            </w:r>
            <w:r w:rsidR="00EA1B8A" w:rsidRPr="00221E24">
              <w:rPr>
                <w:rFonts w:ascii="GHEA Grapalat" w:hAnsi="GHEA Grapalat"/>
                <w:sz w:val="16"/>
                <w:szCs w:val="16"/>
              </w:rPr>
              <w:t>4</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0"/>
              <w:t>**</w:t>
            </w:r>
          </w:p>
        </w:tc>
      </w:tr>
      <w:tr w:rsidR="00B138F3" w:rsidRPr="00B138F3" w14:paraId="21AECB74" w14:textId="77777777" w:rsidTr="007664F2">
        <w:trPr>
          <w:trHeight w:val="594"/>
          <w:jc w:val="center"/>
        </w:trPr>
        <w:tc>
          <w:tcPr>
            <w:tcW w:w="1690" w:type="dxa"/>
          </w:tcPr>
          <w:p w14:paraId="648DF75B" w14:textId="77777777" w:rsidR="00071D1C" w:rsidRPr="00B138F3" w:rsidRDefault="00071D1C" w:rsidP="00B46D58">
            <w:pPr>
              <w:widowControl w:val="0"/>
              <w:jc w:val="center"/>
              <w:rPr>
                <w:rFonts w:ascii="GHEA Grapalat" w:hAnsi="GHEA Grapalat"/>
                <w:sz w:val="16"/>
                <w:szCs w:val="16"/>
              </w:rPr>
            </w:pPr>
          </w:p>
        </w:tc>
        <w:tc>
          <w:tcPr>
            <w:tcW w:w="2034" w:type="dxa"/>
          </w:tcPr>
          <w:p w14:paraId="35573A5F" w14:textId="77777777" w:rsidR="00071D1C" w:rsidRPr="00B138F3" w:rsidRDefault="00071D1C" w:rsidP="00B46D58">
            <w:pPr>
              <w:widowControl w:val="0"/>
              <w:jc w:val="center"/>
              <w:rPr>
                <w:rFonts w:ascii="GHEA Grapalat" w:hAnsi="GHEA Grapalat"/>
                <w:sz w:val="16"/>
                <w:szCs w:val="16"/>
              </w:rPr>
            </w:pPr>
          </w:p>
        </w:tc>
        <w:tc>
          <w:tcPr>
            <w:tcW w:w="1799" w:type="dxa"/>
          </w:tcPr>
          <w:p w14:paraId="6E671FF5" w14:textId="77777777" w:rsidR="00071D1C" w:rsidRPr="00B138F3" w:rsidRDefault="00071D1C" w:rsidP="00B46D58">
            <w:pPr>
              <w:widowControl w:val="0"/>
              <w:jc w:val="center"/>
              <w:rPr>
                <w:rFonts w:ascii="GHEA Grapalat" w:hAnsi="GHEA Grapalat"/>
                <w:sz w:val="16"/>
                <w:szCs w:val="16"/>
              </w:rPr>
            </w:pPr>
          </w:p>
        </w:tc>
        <w:tc>
          <w:tcPr>
            <w:tcW w:w="951" w:type="dxa"/>
            <w:vAlign w:val="center"/>
          </w:tcPr>
          <w:p w14:paraId="0541E4D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3" w:type="dxa"/>
            <w:vAlign w:val="center"/>
          </w:tcPr>
          <w:p w14:paraId="4BF559EF"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6" w:type="dxa"/>
            <w:vAlign w:val="center"/>
          </w:tcPr>
          <w:p w14:paraId="1E87FE6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vAlign w:val="center"/>
          </w:tcPr>
          <w:p w14:paraId="623710A0"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2" w:type="dxa"/>
            <w:vAlign w:val="center"/>
          </w:tcPr>
          <w:p w14:paraId="7585C33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14:paraId="279EB67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3" w:type="dxa"/>
            <w:vAlign w:val="center"/>
          </w:tcPr>
          <w:p w14:paraId="0ECB214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6" w:type="dxa"/>
            <w:vAlign w:val="center"/>
          </w:tcPr>
          <w:p w14:paraId="21C8EBD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340CC71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vAlign w:val="center"/>
          </w:tcPr>
          <w:p w14:paraId="693F70D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2" w:type="dxa"/>
            <w:vAlign w:val="center"/>
          </w:tcPr>
          <w:p w14:paraId="41D9932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14:paraId="52EEC982"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3" w:type="dxa"/>
            <w:vAlign w:val="center"/>
          </w:tcPr>
          <w:p w14:paraId="2DB55C9D"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0242D2" w:rsidRPr="00B138F3" w14:paraId="58C16887" w14:textId="77777777" w:rsidTr="008112F5">
        <w:trPr>
          <w:trHeight w:val="404"/>
          <w:jc w:val="center"/>
        </w:trPr>
        <w:tc>
          <w:tcPr>
            <w:tcW w:w="1690" w:type="dxa"/>
          </w:tcPr>
          <w:p w14:paraId="49BFE181" w14:textId="06AF2EE1" w:rsidR="000242D2" w:rsidRPr="00B138F3" w:rsidRDefault="000242D2" w:rsidP="000242D2">
            <w:pPr>
              <w:widowControl w:val="0"/>
              <w:jc w:val="center"/>
              <w:rPr>
                <w:rFonts w:ascii="GHEA Grapalat" w:hAnsi="GHEA Grapalat"/>
                <w:sz w:val="16"/>
                <w:szCs w:val="16"/>
              </w:rPr>
            </w:pPr>
            <w:r>
              <w:rPr>
                <w:rFonts w:ascii="GHEA Grapalat" w:hAnsi="GHEA Grapalat"/>
                <w:sz w:val="20"/>
              </w:rPr>
              <w:t>1</w:t>
            </w:r>
          </w:p>
        </w:tc>
        <w:tc>
          <w:tcPr>
            <w:tcW w:w="2034" w:type="dxa"/>
          </w:tcPr>
          <w:p w14:paraId="613AECD3" w14:textId="441E9A9F" w:rsidR="000242D2" w:rsidRPr="00B138F3" w:rsidRDefault="000242D2" w:rsidP="000242D2">
            <w:pPr>
              <w:widowControl w:val="0"/>
              <w:jc w:val="center"/>
              <w:rPr>
                <w:rFonts w:ascii="GHEA Grapalat" w:hAnsi="GHEA Grapalat"/>
                <w:sz w:val="16"/>
                <w:szCs w:val="16"/>
              </w:rPr>
            </w:pPr>
            <w:r w:rsidRPr="00F237BA">
              <w:rPr>
                <w:rFonts w:ascii="GHEA Grapalat" w:hAnsi="GHEA Grapalat"/>
                <w:sz w:val="16"/>
                <w:szCs w:val="16"/>
              </w:rPr>
              <w:t>03411120/1</w:t>
            </w:r>
          </w:p>
        </w:tc>
        <w:tc>
          <w:tcPr>
            <w:tcW w:w="1799" w:type="dxa"/>
          </w:tcPr>
          <w:p w14:paraId="2C9C4820" w14:textId="608203C6" w:rsidR="000242D2" w:rsidRPr="00B138F3" w:rsidRDefault="000242D2" w:rsidP="000242D2">
            <w:pPr>
              <w:widowControl w:val="0"/>
              <w:jc w:val="center"/>
              <w:rPr>
                <w:rFonts w:ascii="GHEA Grapalat" w:hAnsi="GHEA Grapalat"/>
                <w:sz w:val="16"/>
                <w:szCs w:val="16"/>
              </w:rPr>
            </w:pPr>
            <w:r w:rsidRPr="00F237BA">
              <w:rPr>
                <w:rFonts w:ascii="GHEA Grapalat" w:hAnsi="GHEA Grapalat"/>
                <w:sz w:val="16"/>
                <w:szCs w:val="16"/>
              </w:rPr>
              <w:t>изделия из дерева /древесина-брусок /</w:t>
            </w:r>
          </w:p>
        </w:tc>
        <w:tc>
          <w:tcPr>
            <w:tcW w:w="951" w:type="dxa"/>
            <w:vAlign w:val="center"/>
          </w:tcPr>
          <w:p w14:paraId="0287B591" w14:textId="410ED583" w:rsidR="000242D2" w:rsidRPr="00B138F3" w:rsidRDefault="000242D2" w:rsidP="000242D2">
            <w:pPr>
              <w:widowControl w:val="0"/>
              <w:jc w:val="center"/>
              <w:rPr>
                <w:rFonts w:ascii="GHEA Grapalat" w:hAnsi="GHEA Grapalat"/>
                <w:sz w:val="16"/>
                <w:szCs w:val="16"/>
              </w:rPr>
            </w:pPr>
          </w:p>
        </w:tc>
        <w:tc>
          <w:tcPr>
            <w:tcW w:w="973" w:type="dxa"/>
            <w:vAlign w:val="center"/>
          </w:tcPr>
          <w:p w14:paraId="2B4D2929" w14:textId="3D820BE3" w:rsidR="000242D2" w:rsidRPr="00B138F3" w:rsidRDefault="000242D2" w:rsidP="000242D2">
            <w:pPr>
              <w:widowControl w:val="0"/>
              <w:jc w:val="center"/>
              <w:rPr>
                <w:rFonts w:ascii="GHEA Grapalat" w:hAnsi="GHEA Grapalat"/>
                <w:sz w:val="16"/>
                <w:szCs w:val="16"/>
              </w:rPr>
            </w:pPr>
          </w:p>
        </w:tc>
        <w:tc>
          <w:tcPr>
            <w:tcW w:w="686" w:type="dxa"/>
            <w:vAlign w:val="center"/>
          </w:tcPr>
          <w:p w14:paraId="4A30C730" w14:textId="70671448" w:rsidR="000242D2" w:rsidRPr="00B138F3" w:rsidRDefault="000242D2" w:rsidP="000242D2">
            <w:pPr>
              <w:widowControl w:val="0"/>
              <w:jc w:val="center"/>
              <w:rPr>
                <w:rFonts w:ascii="GHEA Grapalat" w:hAnsi="GHEA Grapalat" w:cs="Arial"/>
                <w:sz w:val="16"/>
                <w:szCs w:val="16"/>
              </w:rPr>
            </w:pPr>
          </w:p>
        </w:tc>
        <w:tc>
          <w:tcPr>
            <w:tcW w:w="832" w:type="dxa"/>
            <w:vAlign w:val="center"/>
          </w:tcPr>
          <w:p w14:paraId="4C565D3F" w14:textId="5873E00C" w:rsidR="000242D2" w:rsidRPr="00B138F3" w:rsidRDefault="000242D2" w:rsidP="000242D2">
            <w:pPr>
              <w:widowControl w:val="0"/>
              <w:jc w:val="center"/>
              <w:rPr>
                <w:rFonts w:ascii="GHEA Grapalat" w:hAnsi="GHEA Grapalat" w:cs="Arial"/>
                <w:sz w:val="16"/>
                <w:szCs w:val="16"/>
              </w:rPr>
            </w:pPr>
          </w:p>
        </w:tc>
        <w:tc>
          <w:tcPr>
            <w:tcW w:w="532" w:type="dxa"/>
            <w:vAlign w:val="center"/>
          </w:tcPr>
          <w:p w14:paraId="28440770" w14:textId="233236FA" w:rsidR="000242D2" w:rsidRPr="00B138F3" w:rsidRDefault="000242D2" w:rsidP="000242D2">
            <w:pPr>
              <w:widowControl w:val="0"/>
              <w:jc w:val="center"/>
              <w:rPr>
                <w:rFonts w:ascii="GHEA Grapalat" w:hAnsi="GHEA Grapalat" w:cs="Arial"/>
                <w:sz w:val="16"/>
                <w:szCs w:val="16"/>
              </w:rPr>
            </w:pPr>
          </w:p>
        </w:tc>
        <w:tc>
          <w:tcPr>
            <w:tcW w:w="604" w:type="dxa"/>
            <w:vAlign w:val="center"/>
          </w:tcPr>
          <w:p w14:paraId="54DE2D73" w14:textId="604070BF" w:rsidR="000242D2" w:rsidRPr="00B138F3" w:rsidRDefault="000242D2" w:rsidP="000242D2">
            <w:pPr>
              <w:widowControl w:val="0"/>
              <w:jc w:val="center"/>
              <w:rPr>
                <w:rFonts w:ascii="GHEA Grapalat" w:hAnsi="GHEA Grapalat" w:cs="Arial"/>
                <w:sz w:val="16"/>
                <w:szCs w:val="16"/>
              </w:rPr>
            </w:pPr>
          </w:p>
        </w:tc>
        <w:tc>
          <w:tcPr>
            <w:tcW w:w="693" w:type="dxa"/>
            <w:vAlign w:val="center"/>
          </w:tcPr>
          <w:p w14:paraId="6A8285D8" w14:textId="355385CA" w:rsidR="000242D2" w:rsidRPr="00B138F3" w:rsidRDefault="000242D2" w:rsidP="000242D2">
            <w:pPr>
              <w:widowControl w:val="0"/>
              <w:jc w:val="center"/>
              <w:rPr>
                <w:rFonts w:ascii="GHEA Grapalat" w:hAnsi="GHEA Grapalat" w:cs="Arial"/>
                <w:sz w:val="16"/>
                <w:szCs w:val="16"/>
              </w:rPr>
            </w:pPr>
          </w:p>
        </w:tc>
        <w:tc>
          <w:tcPr>
            <w:tcW w:w="816" w:type="dxa"/>
            <w:vAlign w:val="center"/>
          </w:tcPr>
          <w:p w14:paraId="2C558CFB" w14:textId="00A782DA" w:rsidR="000242D2" w:rsidRPr="00B138F3" w:rsidRDefault="000242D2" w:rsidP="000242D2">
            <w:pPr>
              <w:widowControl w:val="0"/>
              <w:jc w:val="center"/>
              <w:rPr>
                <w:rFonts w:ascii="GHEA Grapalat" w:hAnsi="GHEA Grapalat" w:cs="Arial"/>
                <w:sz w:val="16"/>
                <w:szCs w:val="16"/>
              </w:rPr>
            </w:pPr>
          </w:p>
        </w:tc>
        <w:tc>
          <w:tcPr>
            <w:tcW w:w="866" w:type="dxa"/>
            <w:vAlign w:val="center"/>
          </w:tcPr>
          <w:p w14:paraId="690E4708" w14:textId="4D3EE36C" w:rsidR="000242D2" w:rsidRPr="00B138F3" w:rsidRDefault="000242D2" w:rsidP="000242D2">
            <w:pPr>
              <w:widowControl w:val="0"/>
              <w:jc w:val="center"/>
              <w:rPr>
                <w:rFonts w:ascii="GHEA Grapalat" w:hAnsi="GHEA Grapalat" w:cs="Arial"/>
                <w:sz w:val="16"/>
                <w:szCs w:val="16"/>
              </w:rPr>
            </w:pPr>
          </w:p>
        </w:tc>
        <w:tc>
          <w:tcPr>
            <w:tcW w:w="846" w:type="dxa"/>
            <w:vAlign w:val="center"/>
          </w:tcPr>
          <w:p w14:paraId="63C7F38B" w14:textId="4BCADF07" w:rsidR="000242D2" w:rsidRPr="00B138F3" w:rsidRDefault="000242D2" w:rsidP="000242D2">
            <w:pPr>
              <w:widowControl w:val="0"/>
              <w:jc w:val="center"/>
              <w:rPr>
                <w:rFonts w:ascii="GHEA Grapalat" w:hAnsi="GHEA Grapalat" w:cs="Arial"/>
                <w:sz w:val="16"/>
                <w:szCs w:val="16"/>
              </w:rPr>
            </w:pPr>
          </w:p>
        </w:tc>
        <w:tc>
          <w:tcPr>
            <w:tcW w:w="952" w:type="dxa"/>
            <w:vAlign w:val="center"/>
          </w:tcPr>
          <w:p w14:paraId="08D6FC15" w14:textId="76D7B1BF" w:rsidR="000242D2" w:rsidRPr="00B138F3" w:rsidRDefault="000242D2" w:rsidP="000242D2">
            <w:pPr>
              <w:widowControl w:val="0"/>
              <w:jc w:val="center"/>
              <w:rPr>
                <w:rFonts w:ascii="GHEA Grapalat" w:hAnsi="GHEA Grapalat" w:cs="Arial"/>
                <w:sz w:val="16"/>
                <w:szCs w:val="16"/>
              </w:rPr>
            </w:pPr>
          </w:p>
        </w:tc>
        <w:tc>
          <w:tcPr>
            <w:tcW w:w="848" w:type="dxa"/>
            <w:vAlign w:val="center"/>
          </w:tcPr>
          <w:p w14:paraId="3A916A46" w14:textId="77777777" w:rsidR="000242D2" w:rsidRPr="00B138F3" w:rsidRDefault="000242D2" w:rsidP="000242D2">
            <w:pPr>
              <w:widowControl w:val="0"/>
              <w:jc w:val="center"/>
              <w:rPr>
                <w:rFonts w:ascii="GHEA Grapalat" w:hAnsi="GHEA Grapalat" w:cs="Arial"/>
                <w:sz w:val="16"/>
                <w:szCs w:val="16"/>
              </w:rPr>
            </w:pPr>
            <w:r w:rsidRPr="00B138F3">
              <w:rPr>
                <w:rFonts w:ascii="GHEA Grapalat" w:hAnsi="GHEA Grapalat"/>
                <w:sz w:val="16"/>
                <w:szCs w:val="16"/>
              </w:rPr>
              <w:t>... %</w:t>
            </w:r>
          </w:p>
        </w:tc>
        <w:tc>
          <w:tcPr>
            <w:tcW w:w="783" w:type="dxa"/>
            <w:vAlign w:val="center"/>
          </w:tcPr>
          <w:p w14:paraId="77A6E58E" w14:textId="77777777" w:rsidR="000242D2" w:rsidRPr="00B138F3" w:rsidRDefault="000242D2" w:rsidP="000242D2">
            <w:pPr>
              <w:widowControl w:val="0"/>
              <w:jc w:val="center"/>
              <w:rPr>
                <w:rFonts w:ascii="GHEA Grapalat" w:hAnsi="GHEA Grapalat"/>
                <w:b/>
                <w:sz w:val="16"/>
                <w:szCs w:val="16"/>
              </w:rPr>
            </w:pPr>
            <w:r w:rsidRPr="00B138F3">
              <w:rPr>
                <w:rFonts w:ascii="GHEA Grapalat" w:hAnsi="GHEA Grapalat"/>
                <w:sz w:val="16"/>
                <w:szCs w:val="16"/>
              </w:rPr>
              <w:t>... %</w:t>
            </w:r>
          </w:p>
        </w:tc>
      </w:tr>
    </w:tbl>
    <w:p w14:paraId="0ED3EB46"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6D4E1EE" w14:textId="77777777" w:rsidTr="00E22E51">
        <w:trPr>
          <w:jc w:val="center"/>
        </w:trPr>
        <w:tc>
          <w:tcPr>
            <w:tcW w:w="4536" w:type="dxa"/>
          </w:tcPr>
          <w:p w14:paraId="72F582F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FAD3F53"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44634305"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F0EF7E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C4A0228" w14:textId="77777777" w:rsidR="00071D1C" w:rsidRPr="00B138F3" w:rsidRDefault="00071D1C" w:rsidP="00B46D58">
            <w:pPr>
              <w:widowControl w:val="0"/>
              <w:spacing w:after="160"/>
              <w:jc w:val="center"/>
              <w:rPr>
                <w:rFonts w:ascii="GHEA Grapalat" w:hAnsi="GHEA Grapalat"/>
              </w:rPr>
            </w:pPr>
          </w:p>
        </w:tc>
        <w:tc>
          <w:tcPr>
            <w:tcW w:w="4343" w:type="dxa"/>
          </w:tcPr>
          <w:p w14:paraId="6E41A82C"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DD92B3"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3A51BA77"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C6B2E1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0FEC47BF"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76892D85"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07A43DE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2E89B9E"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57928FF4" w14:textId="77777777" w:rsidTr="007A2020">
        <w:trPr>
          <w:tblCellSpacing w:w="7" w:type="dxa"/>
          <w:jc w:val="center"/>
        </w:trPr>
        <w:tc>
          <w:tcPr>
            <w:tcW w:w="0" w:type="auto"/>
            <w:vAlign w:val="center"/>
          </w:tcPr>
          <w:p w14:paraId="70A6D32A"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4AFFD92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5439D65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9E01A5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355FAD43"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3286B08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742E953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A20247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E23EB3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30415E4"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EC8B58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4E9C76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2CA97AEE" w14:textId="77777777" w:rsidR="0038400D" w:rsidRPr="00B138F3" w:rsidRDefault="0038400D" w:rsidP="00B46D58">
      <w:pPr>
        <w:widowControl w:val="0"/>
        <w:spacing w:after="160"/>
        <w:ind w:firstLine="375"/>
        <w:rPr>
          <w:rFonts w:ascii="GHEA Grapalat" w:hAnsi="GHEA Grapalat"/>
          <w:iCs/>
        </w:rPr>
      </w:pPr>
    </w:p>
    <w:p w14:paraId="7CDDB687"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60B0507A"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70C46D6"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5D067CDF"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CF15DE3"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32ABB65E"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07FF304"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79AA324"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27168E2"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356BE72E" w14:textId="77777777" w:rsidTr="00AB4EAB">
        <w:trPr>
          <w:jc w:val="center"/>
        </w:trPr>
        <w:tc>
          <w:tcPr>
            <w:tcW w:w="442" w:type="dxa"/>
            <w:vMerge w:val="restart"/>
            <w:shd w:val="clear" w:color="auto" w:fill="auto"/>
            <w:vAlign w:val="center"/>
          </w:tcPr>
          <w:p w14:paraId="23D16C0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342974A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6CC00C0C" w14:textId="77777777" w:rsidTr="00AB4EAB">
        <w:trPr>
          <w:jc w:val="center"/>
        </w:trPr>
        <w:tc>
          <w:tcPr>
            <w:tcW w:w="442" w:type="dxa"/>
            <w:vMerge/>
            <w:shd w:val="clear" w:color="auto" w:fill="auto"/>
          </w:tcPr>
          <w:p w14:paraId="0790AD6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5457F14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CD0DE0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3E1ADB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3D15DA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201CCC5"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A196EE4"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7F683131" w14:textId="77777777" w:rsidTr="00AB4EAB">
        <w:trPr>
          <w:trHeight w:val="1105"/>
          <w:jc w:val="center"/>
        </w:trPr>
        <w:tc>
          <w:tcPr>
            <w:tcW w:w="442" w:type="dxa"/>
            <w:vMerge/>
            <w:tcBorders>
              <w:bottom w:val="single" w:sz="4" w:space="0" w:color="auto"/>
            </w:tcBorders>
            <w:shd w:val="clear" w:color="auto" w:fill="auto"/>
          </w:tcPr>
          <w:p w14:paraId="1E9B25C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410592E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DE227B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381AC2B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75ABDC0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5D24458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38BBE7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3317533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20E1543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043D13A7" w14:textId="77777777" w:rsidTr="00AB4EAB">
        <w:trPr>
          <w:jc w:val="center"/>
        </w:trPr>
        <w:tc>
          <w:tcPr>
            <w:tcW w:w="442" w:type="dxa"/>
            <w:shd w:val="clear" w:color="auto" w:fill="auto"/>
            <w:vAlign w:val="center"/>
          </w:tcPr>
          <w:p w14:paraId="5B3430F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C48546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7DDB660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64E6471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142969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2974EF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21BDDB6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0B97180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E815F9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428D0503" w14:textId="77777777" w:rsidTr="00AB4EAB">
        <w:trPr>
          <w:jc w:val="center"/>
        </w:trPr>
        <w:tc>
          <w:tcPr>
            <w:tcW w:w="442" w:type="dxa"/>
            <w:shd w:val="clear" w:color="auto" w:fill="auto"/>
          </w:tcPr>
          <w:p w14:paraId="3627A17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2969599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499F0B7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75888A2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2281E6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28225BF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492EB55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1FEFEE0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28B3C1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370628F2" w14:textId="77777777" w:rsidR="0038400D" w:rsidRPr="00B138F3" w:rsidRDefault="0038400D" w:rsidP="00B46D58">
      <w:pPr>
        <w:widowControl w:val="0"/>
        <w:spacing w:after="160"/>
        <w:ind w:firstLine="375"/>
        <w:jc w:val="both"/>
        <w:rPr>
          <w:rFonts w:ascii="GHEA Grapalat" w:hAnsi="GHEA Grapalat" w:cs="Arial"/>
          <w:iCs/>
          <w:lang w:val="en-US"/>
        </w:rPr>
      </w:pPr>
    </w:p>
    <w:p w14:paraId="025D9220"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ABB90AB"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27EF55E3" w14:textId="77777777" w:rsidTr="007A2020">
        <w:trPr>
          <w:trHeight w:val="266"/>
          <w:tblCellSpacing w:w="7" w:type="dxa"/>
          <w:jc w:val="center"/>
        </w:trPr>
        <w:tc>
          <w:tcPr>
            <w:tcW w:w="0" w:type="auto"/>
            <w:vAlign w:val="center"/>
          </w:tcPr>
          <w:p w14:paraId="68A9CF0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5579423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403D06C6" w14:textId="77777777" w:rsidTr="007A2020">
        <w:trPr>
          <w:trHeight w:val="473"/>
          <w:tblCellSpacing w:w="7" w:type="dxa"/>
          <w:jc w:val="center"/>
        </w:trPr>
        <w:tc>
          <w:tcPr>
            <w:tcW w:w="0" w:type="auto"/>
            <w:vAlign w:val="center"/>
          </w:tcPr>
          <w:p w14:paraId="23BEA7A1"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64318DDF"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5C1CA1A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5172E80C"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3898EB4" w14:textId="77777777" w:rsidTr="007A2020">
        <w:trPr>
          <w:trHeight w:val="503"/>
          <w:tblCellSpacing w:w="7" w:type="dxa"/>
          <w:jc w:val="center"/>
        </w:trPr>
        <w:tc>
          <w:tcPr>
            <w:tcW w:w="0" w:type="auto"/>
            <w:vAlign w:val="center"/>
          </w:tcPr>
          <w:p w14:paraId="0039C1C9"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42CBE60E"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23457D1B"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3BDD4AC0"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69BA8F08" w14:textId="77777777" w:rsidTr="007A2020">
        <w:trPr>
          <w:trHeight w:val="281"/>
          <w:tblCellSpacing w:w="7" w:type="dxa"/>
          <w:jc w:val="center"/>
        </w:trPr>
        <w:tc>
          <w:tcPr>
            <w:tcW w:w="0" w:type="auto"/>
            <w:vAlign w:val="center"/>
          </w:tcPr>
          <w:p w14:paraId="3F3458E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6432A4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50E158D" w14:textId="77777777" w:rsidR="00196F14" w:rsidRPr="00B138F3" w:rsidRDefault="00196F14" w:rsidP="00B46D58">
      <w:pPr>
        <w:widowControl w:val="0"/>
        <w:spacing w:after="160"/>
        <w:jc w:val="right"/>
        <w:rPr>
          <w:rFonts w:ascii="GHEA Grapalat" w:hAnsi="GHEA Grapalat" w:cs="Sylfaen"/>
          <w:b/>
        </w:rPr>
      </w:pPr>
    </w:p>
    <w:p w14:paraId="785D8E6C"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82DBB06"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4D6C9D56"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5ADCC302"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62320A9A"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34CD9ED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F53A9B2"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57A1FAB6"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7C1C0B4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5AE9A9F6"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12A3648"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B7141EB"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22FAC571"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09753734"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A17F18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0D36D60"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2F1D924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3990F54"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1EDA9D0"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5984F0E"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8CEB58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C8228A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85E6D9A"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9F8C1A"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0701E79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D1623EE"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56D23EB"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07F2FE" w14:textId="77777777" w:rsidR="00071D1C" w:rsidRPr="00B138F3" w:rsidRDefault="00071D1C" w:rsidP="00B46D58">
            <w:pPr>
              <w:widowControl w:val="0"/>
              <w:spacing w:after="120"/>
              <w:jc w:val="center"/>
              <w:rPr>
                <w:rFonts w:ascii="GHEA Grapalat" w:hAnsi="GHEA Grapalat" w:cs="Sylfaen"/>
                <w:sz w:val="20"/>
                <w:szCs w:val="20"/>
              </w:rPr>
            </w:pPr>
          </w:p>
        </w:tc>
      </w:tr>
    </w:tbl>
    <w:p w14:paraId="6F1E8CA8"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0206EC17"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5E9BE6ED" w14:textId="77777777" w:rsidR="00B138F3" w:rsidRDefault="00B138F3" w:rsidP="00B138F3">
      <w:pPr>
        <w:rPr>
          <w:rFonts w:ascii="GHEA Grapalat" w:hAnsi="GHEA Grapalat"/>
        </w:rPr>
      </w:pPr>
      <w:r>
        <w:rPr>
          <w:rFonts w:ascii="GHEA Grapalat" w:hAnsi="GHEA Grapalat"/>
        </w:rPr>
        <w:t xml:space="preserve">                                                       </w:t>
      </w:r>
    </w:p>
    <w:p w14:paraId="1DF6F143"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259255AF"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0F8673C" w14:textId="77777777" w:rsidTr="007072C5">
        <w:tc>
          <w:tcPr>
            <w:tcW w:w="4450" w:type="dxa"/>
          </w:tcPr>
          <w:p w14:paraId="79EDD2D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33BE921E"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449D3693"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E436DB5"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3FF5214C" w14:textId="77777777" w:rsidTr="00E22E51">
        <w:trPr>
          <w:tblCellSpacing w:w="7" w:type="dxa"/>
          <w:jc w:val="center"/>
        </w:trPr>
        <w:tc>
          <w:tcPr>
            <w:tcW w:w="0" w:type="auto"/>
            <w:vAlign w:val="center"/>
          </w:tcPr>
          <w:p w14:paraId="5BD49D7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6A9702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2D3FD85D"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55C45F9"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1FAF9D5" w14:textId="77777777" w:rsidTr="00E22E51">
        <w:trPr>
          <w:tblCellSpacing w:w="7" w:type="dxa"/>
          <w:jc w:val="center"/>
        </w:trPr>
        <w:tc>
          <w:tcPr>
            <w:tcW w:w="0" w:type="auto"/>
            <w:vAlign w:val="center"/>
          </w:tcPr>
          <w:p w14:paraId="3A0B312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A69AF7C"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37E0DB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5E15EB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44F1D12"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5427D" w14:textId="77777777" w:rsidR="008D497E" w:rsidRDefault="008D497E">
      <w:r>
        <w:separator/>
      </w:r>
    </w:p>
  </w:endnote>
  <w:endnote w:type="continuationSeparator" w:id="0">
    <w:p w14:paraId="758575F9" w14:textId="77777777" w:rsidR="008D497E" w:rsidRDefault="008D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GHEA Mariam">
    <w:panose1 w:val="02000503080000020003"/>
    <w:charset w:val="00"/>
    <w:family w:val="modern"/>
    <w:notTrueType/>
    <w:pitch w:val="variable"/>
    <w:sig w:usb0="A00006AF" w:usb1="5000204B" w:usb2="00000000" w:usb3="00000000" w:csb0="0000009F" w:csb1="00000000"/>
  </w:font>
  <w:font w:name="Andalus">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68CC2CF4"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82592">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22E1F" w14:textId="77777777" w:rsidR="008D497E" w:rsidRDefault="008D497E">
      <w:r>
        <w:separator/>
      </w:r>
    </w:p>
  </w:footnote>
  <w:footnote w:type="continuationSeparator" w:id="0">
    <w:p w14:paraId="15AFAF96" w14:textId="77777777" w:rsidR="008D497E" w:rsidRDefault="008D497E">
      <w:r>
        <w:continuationSeparator/>
      </w:r>
    </w:p>
  </w:footnote>
  <w:footnote w:id="1">
    <w:p w14:paraId="4DE4F47B" w14:textId="53E1C1EC" w:rsidR="006D2CDF" w:rsidRPr="008842CE" w:rsidRDefault="006D2CDF" w:rsidP="008842CE">
      <w:pPr>
        <w:pStyle w:val="FootnoteText"/>
        <w:widowControl w:val="0"/>
        <w:jc w:val="both"/>
        <w:rPr>
          <w:rFonts w:ascii="GHEA Grapalat" w:hAnsi="GHEA Grapalat"/>
          <w:i/>
          <w:lang w:val="af-ZA"/>
        </w:rPr>
      </w:pPr>
    </w:p>
  </w:footnote>
  <w:footnote w:id="2">
    <w:p w14:paraId="24DD00E9" w14:textId="77777777" w:rsidR="006D2CDF" w:rsidRPr="00CD6B60" w:rsidRDefault="006D2C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D78C336"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CE5BCEB"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48D5619" w14:textId="77777777" w:rsidR="006D2CDF" w:rsidRPr="00CD6B60" w:rsidRDefault="006D2C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3D2C9E93" w14:textId="77777777" w:rsidR="006D2CDF" w:rsidRPr="00CA2B01" w:rsidRDefault="006D2C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73CC4EA8"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FF27A63"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14:paraId="144E35CF"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1772F3D5" w14:textId="77777777" w:rsidR="006D2CDF" w:rsidRPr="0034222E" w:rsidDel="00932115" w:rsidRDefault="006D2CDF"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5">
    <w:p w14:paraId="6E3EB742" w14:textId="77777777"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7095B5B" w14:textId="77777777" w:rsidR="006D2CDF" w:rsidRPr="000811C1" w:rsidRDefault="006D2CDF">
      <w:pPr>
        <w:pStyle w:val="FootnoteText"/>
        <w:rPr>
          <w:lang w:val="af-ZA"/>
        </w:rPr>
      </w:pPr>
    </w:p>
  </w:footnote>
  <w:footnote w:id="6">
    <w:p w14:paraId="3D029FFB" w14:textId="77777777" w:rsidR="006D2CDF" w:rsidRDefault="006D2CDF" w:rsidP="00636142">
      <w:pPr>
        <w:pStyle w:val="FootnoteText"/>
        <w:jc w:val="both"/>
        <w:rPr>
          <w:rFonts w:ascii="GHEA Grapalat" w:hAnsi="GHEA Grapalat"/>
          <w:i/>
          <w:lang w:val="hy-AM"/>
        </w:rPr>
      </w:pPr>
    </w:p>
    <w:p w14:paraId="28C025A5" w14:textId="77777777" w:rsidR="006D2CDF" w:rsidRPr="002227A9" w:rsidRDefault="006D2C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6E70ED07" w14:textId="77777777" w:rsidR="006D2CDF" w:rsidRPr="00636142"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7D420752" w14:textId="77777777" w:rsidR="006D2CDF" w:rsidRPr="0092041F"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691FD6A3" w14:textId="77777777" w:rsidR="006D2CDF" w:rsidRPr="0092041F" w:rsidRDefault="006D2CDF" w:rsidP="00C67FAB">
      <w:pPr>
        <w:pStyle w:val="FootnoteText"/>
        <w:jc w:val="both"/>
        <w:rPr>
          <w:rFonts w:ascii="GHEA Grapalat" w:hAnsi="GHEA Grapalat"/>
          <w:i/>
        </w:rPr>
      </w:pPr>
    </w:p>
  </w:footnote>
  <w:footnote w:id="7">
    <w:p w14:paraId="057A232E" w14:textId="77777777" w:rsidR="006D2CDF" w:rsidRPr="004A4643" w:rsidRDefault="006D2C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8">
    <w:p w14:paraId="39A447C5" w14:textId="77777777"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E6222E9" w14:textId="77777777" w:rsidR="006D2CDF" w:rsidRPr="000811C1" w:rsidRDefault="006D2CDF" w:rsidP="0027573B">
      <w:pPr>
        <w:pStyle w:val="FootnoteText"/>
        <w:rPr>
          <w:rFonts w:ascii="Sylfaen" w:hAnsi="Sylfaen"/>
          <w:sz w:val="18"/>
          <w:szCs w:val="18"/>
        </w:rPr>
      </w:pPr>
    </w:p>
  </w:footnote>
  <w:footnote w:id="9">
    <w:p w14:paraId="45E23663"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4441787C"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EB8150D" w14:textId="77777777" w:rsidR="006D2CDF" w:rsidRDefault="006D2CDF" w:rsidP="006B3E56">
      <w:pPr>
        <w:jc w:val="both"/>
      </w:pPr>
    </w:p>
    <w:p w14:paraId="170C4BB2"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DC0B970"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7596EC5B"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F643C3" w14:textId="77777777" w:rsidR="006D2CDF" w:rsidRDefault="006D2CDF" w:rsidP="00637230">
      <w:pPr>
        <w:jc w:val="both"/>
        <w:rPr>
          <w:rFonts w:asciiTheme="minorHAnsi" w:hAnsiTheme="minorHAnsi"/>
          <w:lang w:val="af-ZA"/>
        </w:rPr>
      </w:pPr>
    </w:p>
  </w:footnote>
  <w:footnote w:id="11">
    <w:p w14:paraId="37926E7A"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14:paraId="07A5019C"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603B757E"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41748F9" w14:textId="77777777" w:rsidR="006D2CDF" w:rsidRPr="00D3436F" w:rsidRDefault="006D2CDF">
      <w:pPr>
        <w:pStyle w:val="FootnoteText"/>
        <w:rPr>
          <w:lang w:val="es-ES"/>
        </w:rPr>
      </w:pPr>
    </w:p>
  </w:footnote>
  <w:footnote w:id="14">
    <w:p w14:paraId="3627675C"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0B50C8A" w14:textId="77777777" w:rsidR="006D2CDF" w:rsidRPr="008842CE" w:rsidRDefault="006D2CDF" w:rsidP="003D2FE2">
      <w:pPr>
        <w:pStyle w:val="FootnoteText"/>
        <w:jc w:val="both"/>
        <w:rPr>
          <w:rFonts w:ascii="GHEA Grapalat" w:hAnsi="GHEA Grapalat"/>
        </w:rPr>
      </w:pPr>
    </w:p>
  </w:footnote>
  <w:footnote w:id="15">
    <w:p w14:paraId="5CAED4FC" w14:textId="77777777" w:rsidR="006D2CDF" w:rsidRPr="008842CE" w:rsidRDefault="006D2CDF" w:rsidP="003D2FE2">
      <w:pPr>
        <w:pStyle w:val="FootnoteText"/>
        <w:jc w:val="both"/>
      </w:pPr>
    </w:p>
  </w:footnote>
  <w:footnote w:id="16">
    <w:p w14:paraId="2C181A44" w14:textId="77777777" w:rsidR="00842C3C" w:rsidRPr="008842CE" w:rsidRDefault="00842C3C" w:rsidP="00842C3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3B4749A" w14:textId="77777777" w:rsidR="00842C3C" w:rsidRPr="008842CE" w:rsidRDefault="00842C3C" w:rsidP="00842C3C">
      <w:pPr>
        <w:pStyle w:val="FootnoteText"/>
        <w:jc w:val="both"/>
        <w:rPr>
          <w:rFonts w:ascii="GHEA Grapalat" w:hAnsi="GHEA Grapalat"/>
        </w:rPr>
      </w:pPr>
    </w:p>
  </w:footnote>
  <w:footnote w:id="17">
    <w:p w14:paraId="2CE9FFE1" w14:textId="77777777" w:rsidR="00842C3C" w:rsidRPr="008842CE" w:rsidRDefault="00842C3C" w:rsidP="00842C3C">
      <w:pPr>
        <w:pStyle w:val="FootnoteText"/>
        <w:jc w:val="both"/>
      </w:pPr>
    </w:p>
  </w:footnote>
  <w:footnote w:id="18">
    <w:p w14:paraId="06487CAD" w14:textId="77777777"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25E39F36" w14:textId="77777777" w:rsidR="006D2CDF" w:rsidRDefault="006D2CDF" w:rsidP="00D3436F">
      <w:pPr>
        <w:pStyle w:val="FootnoteText"/>
        <w:widowControl w:val="0"/>
        <w:jc w:val="both"/>
        <w:rPr>
          <w:ins w:id="11"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285FB475" w14:textId="77777777" w:rsidR="006D2CDF" w:rsidRPr="00F21C0D" w:rsidRDefault="006D2CDF" w:rsidP="00D3436F">
      <w:pPr>
        <w:pStyle w:val="FootnoteText"/>
        <w:widowControl w:val="0"/>
        <w:jc w:val="both"/>
        <w:rPr>
          <w:lang w:val="hy-AM"/>
        </w:rPr>
      </w:pPr>
    </w:p>
  </w:footnote>
  <w:footnote w:id="20">
    <w:p w14:paraId="5FE007DF" w14:textId="77777777"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309AED60"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42913CEA" w14:textId="77777777" w:rsidR="006D2CDF" w:rsidRPr="00D3436F" w:rsidRDefault="006D2CDF">
      <w:pPr>
        <w:pStyle w:val="FootnoteText"/>
        <w:rPr>
          <w:lang w:val="hy-AM"/>
        </w:rPr>
      </w:pPr>
    </w:p>
  </w:footnote>
  <w:footnote w:id="21">
    <w:p w14:paraId="58DAA9F5"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7B70ABF"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4242D10" w14:textId="77777777" w:rsidR="006D2CDF" w:rsidRPr="00D3436F" w:rsidRDefault="006D2CDF">
      <w:pPr>
        <w:pStyle w:val="FootnoteText"/>
        <w:rPr>
          <w:lang w:val="hy-AM"/>
        </w:rPr>
      </w:pPr>
    </w:p>
  </w:footnote>
  <w:footnote w:id="22">
    <w:p w14:paraId="1AE172F7" w14:textId="77777777"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6043164" w14:textId="77777777" w:rsidR="006D2CDF" w:rsidRPr="00D3436F" w:rsidRDefault="006D2CDF">
      <w:pPr>
        <w:pStyle w:val="FootnoteText"/>
        <w:rPr>
          <w:lang w:val="hy-AM"/>
        </w:rPr>
      </w:pPr>
    </w:p>
  </w:footnote>
  <w:footnote w:id="23">
    <w:p w14:paraId="79E7A3FD"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468B18DF"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145F582" w14:textId="77777777" w:rsidR="006D2CDF" w:rsidRPr="00D3436F" w:rsidRDefault="006D2CDF">
      <w:pPr>
        <w:pStyle w:val="FootnoteText"/>
        <w:rPr>
          <w:lang w:val="hy-AM"/>
        </w:rPr>
      </w:pPr>
    </w:p>
  </w:footnote>
  <w:footnote w:id="25">
    <w:p w14:paraId="53E8558A" w14:textId="77777777" w:rsidR="006D2CDF" w:rsidRPr="008842CE" w:rsidRDefault="006D2CD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13267CC2" w14:textId="77777777" w:rsidR="006D2CDF" w:rsidRPr="008842CE" w:rsidRDefault="006D2CD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468CC7FD" w14:textId="77777777" w:rsidR="006D2CDF" w:rsidRPr="00D3436F" w:rsidRDefault="006D2CDF">
      <w:pPr>
        <w:pStyle w:val="FootnoteText"/>
        <w:rPr>
          <w:lang w:val="hy-AM"/>
        </w:rPr>
      </w:pPr>
    </w:p>
  </w:footnote>
  <w:footnote w:id="26">
    <w:p w14:paraId="21E10084"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12"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27">
    <w:p w14:paraId="4FDD85FE"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006A4A67"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08B4FED4"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14:paraId="22A0C158"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9">
    <w:p w14:paraId="0C260009"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14:paraId="28DC17CD"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3EE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2D2"/>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683"/>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10D"/>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4D1"/>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48CC"/>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1E24"/>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5900"/>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504"/>
    <w:rsid w:val="004D7784"/>
    <w:rsid w:val="004D77AD"/>
    <w:rsid w:val="004E037F"/>
    <w:rsid w:val="004E0B7B"/>
    <w:rsid w:val="004E0D7A"/>
    <w:rsid w:val="004E144F"/>
    <w:rsid w:val="004E1503"/>
    <w:rsid w:val="004E1977"/>
    <w:rsid w:val="004E1B0A"/>
    <w:rsid w:val="004E1C69"/>
    <w:rsid w:val="004E1C8E"/>
    <w:rsid w:val="004E27C5"/>
    <w:rsid w:val="004E2BB7"/>
    <w:rsid w:val="004E2FC6"/>
    <w:rsid w:val="004E442C"/>
    <w:rsid w:val="004E54F5"/>
    <w:rsid w:val="004E5843"/>
    <w:rsid w:val="004E5DFC"/>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5AA"/>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BA9"/>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47F88"/>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4F2"/>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A7C"/>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425C"/>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2F8"/>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3C"/>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18D5"/>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EB7"/>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497E"/>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5B82"/>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4EA"/>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3A50"/>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3F7D"/>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61A"/>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19B"/>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4C4"/>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6B9"/>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05B"/>
    <w:rsid w:val="00D02861"/>
    <w:rsid w:val="00D03331"/>
    <w:rsid w:val="00D03E7C"/>
    <w:rsid w:val="00D03F1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C70"/>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B8A"/>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70C"/>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7BA"/>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53E93E"/>
  <w15:docId w15:val="{0A1B8D4C-BB78-490E-9F44-B91E62A6D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AC719B"/>
    <w:rPr>
      <w:color w:val="605E5C"/>
      <w:shd w:val="clear" w:color="auto" w:fill="E1DFDD"/>
    </w:rPr>
  </w:style>
  <w:style w:type="character" w:customStyle="1" w:styleId="ezkurwreuab5ozgtqnkl">
    <w:name w:val="ezkurwreuab5ozgtqnkl"/>
    <w:basedOn w:val="DefaultParagraphFont"/>
    <w:rsid w:val="00766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ndzem.khachatrya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randzem.khachatr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A0103-8FAE-44AA-8A82-B5376384F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2064</TotalTime>
  <Pages>92</Pages>
  <Words>20031</Words>
  <Characters>114183</Characters>
  <Application>Microsoft Office Word</Application>
  <DocSecurity>0</DocSecurity>
  <Lines>951</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133947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Parandzem Khachatryan</cp:lastModifiedBy>
  <cp:revision>1271</cp:revision>
  <cp:lastPrinted>2018-02-16T07:12:00Z</cp:lastPrinted>
  <dcterms:created xsi:type="dcterms:W3CDTF">2019-10-28T07:04:00Z</dcterms:created>
  <dcterms:modified xsi:type="dcterms:W3CDTF">2024-10-25T07:32:00Z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d4f32d490cc8df8f379745e2e83d8411ad72c8103588fddc0015c87667efbab4</vt:lpwstr>
  </property>
</Properties>
</file>